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6F7E3" w14:textId="77777777" w:rsidR="005B48AF" w:rsidRDefault="005B48AF"/>
    <w:p w14:paraId="1E708B98" w14:textId="59384ADD" w:rsidR="006C43EE" w:rsidRDefault="005B48AF">
      <w:pPr>
        <w:pStyle w:val="Heading5"/>
        <w:rPr>
          <w:sz w:val="40"/>
        </w:rPr>
      </w:pPr>
      <w:r>
        <w:rPr>
          <w:sz w:val="40"/>
        </w:rPr>
        <w:t xml:space="preserve">STCP </w:t>
      </w:r>
      <w:r w:rsidR="00C40DA7">
        <w:rPr>
          <w:sz w:val="40"/>
        </w:rPr>
        <w:t>23</w:t>
      </w:r>
      <w:r>
        <w:rPr>
          <w:sz w:val="40"/>
        </w:rPr>
        <w:t xml:space="preserve">-1 </w:t>
      </w:r>
      <w:r w:rsidR="006C43EE">
        <w:rPr>
          <w:sz w:val="40"/>
        </w:rPr>
        <w:t>Issue 00</w:t>
      </w:r>
      <w:r w:rsidR="00140B64">
        <w:rPr>
          <w:sz w:val="40"/>
        </w:rPr>
        <w:t>3</w:t>
      </w:r>
      <w:r w:rsidR="006C43EE">
        <w:rPr>
          <w:sz w:val="40"/>
        </w:rPr>
        <w:t xml:space="preserve"> </w:t>
      </w:r>
    </w:p>
    <w:p w14:paraId="5EA80EAC" w14:textId="77777777" w:rsidR="005B48AF" w:rsidRDefault="009439F8">
      <w:pPr>
        <w:pStyle w:val="Heading5"/>
        <w:rPr>
          <w:sz w:val="40"/>
        </w:rPr>
      </w:pPr>
      <w:r>
        <w:rPr>
          <w:sz w:val="40"/>
        </w:rPr>
        <w:t>Party Entry</w:t>
      </w:r>
      <w:r w:rsidR="00C40DA7">
        <w:rPr>
          <w:sz w:val="40"/>
        </w:rPr>
        <w:t xml:space="preserve"> Process</w:t>
      </w:r>
      <w:r w:rsidR="005B48AF">
        <w:rPr>
          <w:sz w:val="40"/>
        </w:rPr>
        <w:t xml:space="preserve"> </w:t>
      </w:r>
    </w:p>
    <w:p w14:paraId="7047CF1F" w14:textId="77777777" w:rsidR="005B48AF" w:rsidRDefault="005B48AF"/>
    <w:p w14:paraId="0DE1D505" w14:textId="77777777" w:rsidR="005B48AF" w:rsidRDefault="005B48AF">
      <w:pPr>
        <w:pStyle w:val="Heading5"/>
      </w:pPr>
      <w:r>
        <w:t>STC Procedure Document Authorisation</w:t>
      </w:r>
    </w:p>
    <w:p w14:paraId="2BB5E4EE" w14:textId="77777777" w:rsidR="005B48AF" w:rsidRDefault="005B48AF"/>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6T11:51:00Z" w16du:dateUtc="2025-10-16T10:51: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18"/>
        <w:gridCol w:w="2126"/>
        <w:gridCol w:w="2552"/>
        <w:gridCol w:w="1276"/>
        <w:tblGridChange w:id="1">
          <w:tblGrid>
            <w:gridCol w:w="2518"/>
            <w:gridCol w:w="2126"/>
            <w:gridCol w:w="2552"/>
            <w:gridCol w:w="1276"/>
          </w:tblGrid>
        </w:tblGridChange>
      </w:tblGrid>
      <w:tr w:rsidR="005B48AF" w14:paraId="6987018E" w14:textId="77777777" w:rsidTr="000209D8">
        <w:tc>
          <w:tcPr>
            <w:tcW w:w="2518" w:type="dxa"/>
            <w:tcPrChange w:id="2" w:author="Steve Baker [NESO]" w:date="2025-10-16T11:51:00Z" w16du:dateUtc="2025-10-16T10:51:00Z">
              <w:tcPr>
                <w:tcW w:w="2518" w:type="dxa"/>
              </w:tcPr>
            </w:tcPrChange>
          </w:tcPr>
          <w:p w14:paraId="7C1C3634" w14:textId="77777777" w:rsidR="005B48AF" w:rsidRDefault="0012495E">
            <w:pPr>
              <w:spacing w:before="120"/>
              <w:jc w:val="center"/>
              <w:rPr>
                <w:b/>
                <w:color w:val="000000"/>
              </w:rPr>
            </w:pPr>
            <w:r>
              <w:rPr>
                <w:b/>
                <w:color w:val="000000"/>
              </w:rPr>
              <w:t>Party</w:t>
            </w:r>
          </w:p>
        </w:tc>
        <w:tc>
          <w:tcPr>
            <w:tcW w:w="2126" w:type="dxa"/>
            <w:tcPrChange w:id="3" w:author="Steve Baker [NESO]" w:date="2025-10-16T11:51:00Z" w16du:dateUtc="2025-10-16T10:51:00Z">
              <w:tcPr>
                <w:tcW w:w="2126" w:type="dxa"/>
              </w:tcPr>
            </w:tcPrChange>
          </w:tcPr>
          <w:p w14:paraId="61586E7C" w14:textId="77777777" w:rsidR="005B48AF" w:rsidRDefault="005B48AF">
            <w:pPr>
              <w:spacing w:before="120"/>
              <w:jc w:val="center"/>
              <w:rPr>
                <w:b/>
                <w:color w:val="000000"/>
              </w:rPr>
            </w:pPr>
            <w:r>
              <w:rPr>
                <w:b/>
                <w:color w:val="000000"/>
              </w:rPr>
              <w:t>Name of Party Representative</w:t>
            </w:r>
          </w:p>
        </w:tc>
        <w:tc>
          <w:tcPr>
            <w:tcW w:w="2552" w:type="dxa"/>
            <w:tcPrChange w:id="4" w:author="Steve Baker [NESO]" w:date="2025-10-16T11:51:00Z" w16du:dateUtc="2025-10-16T10:51:00Z">
              <w:tcPr>
                <w:tcW w:w="2552" w:type="dxa"/>
              </w:tcPr>
            </w:tcPrChange>
          </w:tcPr>
          <w:p w14:paraId="18938628" w14:textId="77777777" w:rsidR="005B48AF" w:rsidRDefault="005B48AF">
            <w:pPr>
              <w:spacing w:before="120"/>
              <w:jc w:val="center"/>
              <w:rPr>
                <w:b/>
                <w:color w:val="000000"/>
              </w:rPr>
            </w:pPr>
            <w:r>
              <w:rPr>
                <w:b/>
                <w:color w:val="000000"/>
              </w:rPr>
              <w:t>Signature</w:t>
            </w:r>
          </w:p>
        </w:tc>
        <w:tc>
          <w:tcPr>
            <w:tcW w:w="1276" w:type="dxa"/>
            <w:tcPrChange w:id="5" w:author="Steve Baker [NESO]" w:date="2025-10-16T11:51:00Z" w16du:dateUtc="2025-10-16T10:51:00Z">
              <w:tcPr>
                <w:tcW w:w="1276" w:type="dxa"/>
              </w:tcPr>
            </w:tcPrChange>
          </w:tcPr>
          <w:p w14:paraId="6E8E70B7" w14:textId="77777777" w:rsidR="005B48AF" w:rsidRDefault="005B48AF">
            <w:pPr>
              <w:spacing w:before="120"/>
              <w:jc w:val="center"/>
              <w:rPr>
                <w:b/>
                <w:color w:val="000000"/>
              </w:rPr>
            </w:pPr>
            <w:r>
              <w:rPr>
                <w:b/>
                <w:color w:val="000000"/>
              </w:rPr>
              <w:t>Date</w:t>
            </w:r>
          </w:p>
        </w:tc>
      </w:tr>
      <w:tr w:rsidR="0031785E" w14:paraId="5C7A4241" w14:textId="77777777" w:rsidTr="000209D8">
        <w:trPr>
          <w:trHeight w:val="780"/>
          <w:trPrChange w:id="6" w:author="Steve Baker [NESO]" w:date="2025-10-16T11:51:00Z" w16du:dateUtc="2025-10-16T10:51:00Z">
            <w:trPr>
              <w:trHeight w:val="780"/>
            </w:trPr>
          </w:trPrChange>
        </w:trPr>
        <w:tc>
          <w:tcPr>
            <w:tcW w:w="2518" w:type="dxa"/>
            <w:vAlign w:val="center"/>
            <w:tcPrChange w:id="7" w:author="Steve Baker [NESO]" w:date="2025-10-16T11:51:00Z" w16du:dateUtc="2025-10-16T10:51:00Z">
              <w:tcPr>
                <w:tcW w:w="2518" w:type="dxa"/>
                <w:vAlign w:val="center"/>
              </w:tcPr>
            </w:tcPrChange>
          </w:tcPr>
          <w:p w14:paraId="7B53A622" w14:textId="5F9CD8C6" w:rsidR="0031785E" w:rsidRDefault="00252EFD">
            <w:pPr>
              <w:autoSpaceDE w:val="0"/>
              <w:autoSpaceDN w:val="0"/>
              <w:adjustRightInd w:val="0"/>
              <w:spacing w:after="0"/>
              <w:rPr>
                <w:sz w:val="22"/>
                <w:lang w:eastAsia="en-GB"/>
              </w:rPr>
            </w:pPr>
            <w:r>
              <w:rPr>
                <w:sz w:val="22"/>
                <w:lang w:eastAsia="en-GB"/>
              </w:rPr>
              <w:t>The Company</w:t>
            </w:r>
          </w:p>
        </w:tc>
        <w:tc>
          <w:tcPr>
            <w:tcW w:w="2126" w:type="dxa"/>
            <w:vAlign w:val="center"/>
            <w:tcPrChange w:id="8" w:author="Steve Baker [NESO]" w:date="2025-10-16T11:51:00Z" w16du:dateUtc="2025-10-16T10:51:00Z">
              <w:tcPr>
                <w:tcW w:w="2126" w:type="dxa"/>
                <w:vAlign w:val="center"/>
              </w:tcPr>
            </w:tcPrChange>
          </w:tcPr>
          <w:p w14:paraId="531968BA" w14:textId="77777777" w:rsidR="0031785E" w:rsidRDefault="0031785E">
            <w:pPr>
              <w:spacing w:after="0"/>
              <w:rPr>
                <w:color w:val="000000"/>
              </w:rPr>
            </w:pPr>
          </w:p>
        </w:tc>
        <w:tc>
          <w:tcPr>
            <w:tcW w:w="2552" w:type="dxa"/>
            <w:vAlign w:val="center"/>
            <w:tcPrChange w:id="9" w:author="Steve Baker [NESO]" w:date="2025-10-16T11:51:00Z" w16du:dateUtc="2025-10-16T10:51:00Z">
              <w:tcPr>
                <w:tcW w:w="2552" w:type="dxa"/>
                <w:vAlign w:val="center"/>
              </w:tcPr>
            </w:tcPrChange>
          </w:tcPr>
          <w:p w14:paraId="10D38383" w14:textId="77777777" w:rsidR="0031785E" w:rsidRDefault="0031785E">
            <w:pPr>
              <w:spacing w:after="0"/>
              <w:rPr>
                <w:color w:val="000000"/>
              </w:rPr>
            </w:pPr>
          </w:p>
        </w:tc>
        <w:tc>
          <w:tcPr>
            <w:tcW w:w="1276" w:type="dxa"/>
            <w:vAlign w:val="center"/>
            <w:tcPrChange w:id="10" w:author="Steve Baker [NESO]" w:date="2025-10-16T11:51:00Z" w16du:dateUtc="2025-10-16T10:51:00Z">
              <w:tcPr>
                <w:tcW w:w="1276" w:type="dxa"/>
                <w:vAlign w:val="center"/>
              </w:tcPr>
            </w:tcPrChange>
          </w:tcPr>
          <w:p w14:paraId="1D68E733" w14:textId="77777777" w:rsidR="0031785E" w:rsidRDefault="0031785E">
            <w:pPr>
              <w:spacing w:after="0"/>
              <w:rPr>
                <w:color w:val="000000"/>
              </w:rPr>
            </w:pPr>
          </w:p>
        </w:tc>
      </w:tr>
      <w:tr w:rsidR="005B48AF" w14:paraId="56E9E1CC" w14:textId="77777777" w:rsidTr="000209D8">
        <w:trPr>
          <w:trHeight w:val="780"/>
          <w:trPrChange w:id="11" w:author="Steve Baker [NESO]" w:date="2025-10-16T11:51:00Z" w16du:dateUtc="2025-10-16T10:51:00Z">
            <w:trPr>
              <w:trHeight w:val="780"/>
            </w:trPr>
          </w:trPrChange>
        </w:trPr>
        <w:tc>
          <w:tcPr>
            <w:tcW w:w="2518" w:type="dxa"/>
            <w:vAlign w:val="center"/>
            <w:tcPrChange w:id="12" w:author="Steve Baker [NESO]" w:date="2025-10-16T11:51:00Z" w16du:dateUtc="2025-10-16T10:51:00Z">
              <w:tcPr>
                <w:tcW w:w="2518" w:type="dxa"/>
                <w:vAlign w:val="center"/>
              </w:tcPr>
            </w:tcPrChange>
          </w:tcPr>
          <w:p w14:paraId="594C9054" w14:textId="77777777" w:rsidR="005B48AF" w:rsidRDefault="005B48AF">
            <w:pPr>
              <w:autoSpaceDE w:val="0"/>
              <w:autoSpaceDN w:val="0"/>
              <w:adjustRightInd w:val="0"/>
              <w:spacing w:after="0"/>
              <w:rPr>
                <w:sz w:val="22"/>
                <w:lang w:eastAsia="en-GB"/>
              </w:rPr>
            </w:pPr>
            <w:r>
              <w:rPr>
                <w:sz w:val="22"/>
                <w:lang w:eastAsia="en-GB"/>
              </w:rPr>
              <w:t>National Grid</w:t>
            </w:r>
          </w:p>
          <w:p w14:paraId="6949C2C0" w14:textId="77777777" w:rsidR="005B48AF" w:rsidRDefault="005B48AF">
            <w:pPr>
              <w:spacing w:after="0"/>
              <w:rPr>
                <w:color w:val="000000"/>
              </w:rPr>
            </w:pPr>
            <w:r>
              <w:rPr>
                <w:sz w:val="22"/>
                <w:lang w:eastAsia="en-GB"/>
              </w:rPr>
              <w:t>Electricity Transmission plc</w:t>
            </w:r>
          </w:p>
        </w:tc>
        <w:tc>
          <w:tcPr>
            <w:tcW w:w="2126" w:type="dxa"/>
            <w:vAlign w:val="center"/>
            <w:tcPrChange w:id="13" w:author="Steve Baker [NESO]" w:date="2025-10-16T11:51:00Z" w16du:dateUtc="2025-10-16T10:51:00Z">
              <w:tcPr>
                <w:tcW w:w="2126" w:type="dxa"/>
                <w:vAlign w:val="center"/>
              </w:tcPr>
            </w:tcPrChange>
          </w:tcPr>
          <w:p w14:paraId="4DC13097" w14:textId="77777777" w:rsidR="005B48AF" w:rsidRDefault="005B48AF">
            <w:pPr>
              <w:spacing w:after="0"/>
              <w:rPr>
                <w:color w:val="000000"/>
              </w:rPr>
            </w:pPr>
          </w:p>
        </w:tc>
        <w:tc>
          <w:tcPr>
            <w:tcW w:w="2552" w:type="dxa"/>
            <w:vAlign w:val="center"/>
            <w:tcPrChange w:id="14" w:author="Steve Baker [NESO]" w:date="2025-10-16T11:51:00Z" w16du:dateUtc="2025-10-16T10:51:00Z">
              <w:tcPr>
                <w:tcW w:w="2552" w:type="dxa"/>
                <w:vAlign w:val="center"/>
              </w:tcPr>
            </w:tcPrChange>
          </w:tcPr>
          <w:p w14:paraId="0771FFD4" w14:textId="77777777" w:rsidR="005B48AF" w:rsidRDefault="005B48AF">
            <w:pPr>
              <w:spacing w:after="0"/>
              <w:rPr>
                <w:color w:val="000000"/>
              </w:rPr>
            </w:pPr>
          </w:p>
        </w:tc>
        <w:tc>
          <w:tcPr>
            <w:tcW w:w="1276" w:type="dxa"/>
            <w:vAlign w:val="center"/>
            <w:tcPrChange w:id="15" w:author="Steve Baker [NESO]" w:date="2025-10-16T11:51:00Z" w16du:dateUtc="2025-10-16T10:51:00Z">
              <w:tcPr>
                <w:tcW w:w="1276" w:type="dxa"/>
                <w:vAlign w:val="center"/>
              </w:tcPr>
            </w:tcPrChange>
          </w:tcPr>
          <w:p w14:paraId="3B701BDE" w14:textId="77777777" w:rsidR="005B48AF" w:rsidRDefault="005B48AF">
            <w:pPr>
              <w:spacing w:after="0"/>
              <w:rPr>
                <w:color w:val="000000"/>
              </w:rPr>
            </w:pPr>
          </w:p>
        </w:tc>
      </w:tr>
      <w:tr w:rsidR="005B48AF" w14:paraId="27F9D853" w14:textId="77777777" w:rsidTr="000209D8">
        <w:trPr>
          <w:trHeight w:val="780"/>
          <w:trPrChange w:id="16" w:author="Steve Baker [NESO]" w:date="2025-10-16T11:51:00Z" w16du:dateUtc="2025-10-16T10:51:00Z">
            <w:trPr>
              <w:trHeight w:val="780"/>
            </w:trPr>
          </w:trPrChange>
        </w:trPr>
        <w:tc>
          <w:tcPr>
            <w:tcW w:w="2518" w:type="dxa"/>
            <w:vAlign w:val="center"/>
            <w:tcPrChange w:id="17" w:author="Steve Baker [NESO]" w:date="2025-10-16T11:51:00Z" w16du:dateUtc="2025-10-16T10:51:00Z">
              <w:tcPr>
                <w:tcW w:w="2518" w:type="dxa"/>
                <w:vAlign w:val="center"/>
              </w:tcPr>
            </w:tcPrChange>
          </w:tcPr>
          <w:p w14:paraId="65883A41" w14:textId="77777777" w:rsidR="005B48AF" w:rsidRDefault="005B48AF">
            <w:pPr>
              <w:spacing w:after="0"/>
              <w:rPr>
                <w:color w:val="000000"/>
              </w:rPr>
            </w:pPr>
            <w:r>
              <w:rPr>
                <w:sz w:val="22"/>
                <w:lang w:eastAsia="en-GB"/>
              </w:rPr>
              <w:t>SP Transmission Ltd</w:t>
            </w:r>
          </w:p>
        </w:tc>
        <w:tc>
          <w:tcPr>
            <w:tcW w:w="2126" w:type="dxa"/>
            <w:vAlign w:val="center"/>
            <w:tcPrChange w:id="18" w:author="Steve Baker [NESO]" w:date="2025-10-16T11:51:00Z" w16du:dateUtc="2025-10-16T10:51:00Z">
              <w:tcPr>
                <w:tcW w:w="2126" w:type="dxa"/>
                <w:vAlign w:val="center"/>
              </w:tcPr>
            </w:tcPrChange>
          </w:tcPr>
          <w:p w14:paraId="362FC613" w14:textId="77777777" w:rsidR="005B48AF" w:rsidRDefault="005B48AF">
            <w:pPr>
              <w:spacing w:after="0"/>
              <w:rPr>
                <w:color w:val="000000"/>
              </w:rPr>
            </w:pPr>
          </w:p>
        </w:tc>
        <w:tc>
          <w:tcPr>
            <w:tcW w:w="2552" w:type="dxa"/>
            <w:vAlign w:val="center"/>
            <w:tcPrChange w:id="19" w:author="Steve Baker [NESO]" w:date="2025-10-16T11:51:00Z" w16du:dateUtc="2025-10-16T10:51:00Z">
              <w:tcPr>
                <w:tcW w:w="2552" w:type="dxa"/>
                <w:vAlign w:val="center"/>
              </w:tcPr>
            </w:tcPrChange>
          </w:tcPr>
          <w:p w14:paraId="61CEA769" w14:textId="77777777" w:rsidR="005B48AF" w:rsidRDefault="005B48AF">
            <w:pPr>
              <w:spacing w:after="0"/>
              <w:rPr>
                <w:color w:val="000000"/>
              </w:rPr>
            </w:pPr>
          </w:p>
        </w:tc>
        <w:tc>
          <w:tcPr>
            <w:tcW w:w="1276" w:type="dxa"/>
            <w:vAlign w:val="center"/>
            <w:tcPrChange w:id="20" w:author="Steve Baker [NESO]" w:date="2025-10-16T11:51:00Z" w16du:dateUtc="2025-10-16T10:51:00Z">
              <w:tcPr>
                <w:tcW w:w="1276" w:type="dxa"/>
                <w:vAlign w:val="center"/>
              </w:tcPr>
            </w:tcPrChange>
          </w:tcPr>
          <w:p w14:paraId="4FF93F2F" w14:textId="77777777" w:rsidR="005B48AF" w:rsidRDefault="005B48AF">
            <w:pPr>
              <w:spacing w:after="0"/>
              <w:rPr>
                <w:color w:val="000000"/>
              </w:rPr>
            </w:pPr>
          </w:p>
        </w:tc>
      </w:tr>
      <w:tr w:rsidR="005B48AF" w14:paraId="24F80FED" w14:textId="77777777" w:rsidTr="000209D8">
        <w:trPr>
          <w:trHeight w:val="80"/>
          <w:trPrChange w:id="21" w:author="Steve Baker [NESO]" w:date="2025-10-16T11:51:00Z" w16du:dateUtc="2025-10-16T10:51:00Z">
            <w:trPr>
              <w:trHeight w:val="80"/>
            </w:trPr>
          </w:trPrChange>
        </w:trPr>
        <w:tc>
          <w:tcPr>
            <w:tcW w:w="2518" w:type="dxa"/>
            <w:vAlign w:val="center"/>
            <w:tcPrChange w:id="22" w:author="Steve Baker [NESO]" w:date="2025-10-16T11:51:00Z" w16du:dateUtc="2025-10-16T10:51:00Z">
              <w:tcPr>
                <w:tcW w:w="2518" w:type="dxa"/>
                <w:vAlign w:val="center"/>
              </w:tcPr>
            </w:tcPrChange>
          </w:tcPr>
          <w:p w14:paraId="36ECB15C" w14:textId="77777777" w:rsidR="005B48AF" w:rsidRDefault="005B48AF">
            <w:pPr>
              <w:autoSpaceDE w:val="0"/>
              <w:autoSpaceDN w:val="0"/>
              <w:adjustRightInd w:val="0"/>
              <w:spacing w:after="0"/>
              <w:rPr>
                <w:sz w:val="22"/>
                <w:lang w:eastAsia="en-GB"/>
              </w:rPr>
            </w:pPr>
            <w:r>
              <w:rPr>
                <w:sz w:val="22"/>
                <w:lang w:eastAsia="en-GB"/>
              </w:rPr>
              <w:t>Scottish Hydro-Electric</w:t>
            </w:r>
          </w:p>
          <w:p w14:paraId="315CDBA8" w14:textId="77777777" w:rsidR="005B48AF" w:rsidRDefault="005B48AF">
            <w:pPr>
              <w:spacing w:after="0"/>
              <w:rPr>
                <w:color w:val="000000"/>
              </w:rPr>
            </w:pPr>
            <w:r>
              <w:rPr>
                <w:sz w:val="22"/>
                <w:lang w:eastAsia="en-GB"/>
              </w:rPr>
              <w:t>Transmission Ltd</w:t>
            </w:r>
          </w:p>
        </w:tc>
        <w:tc>
          <w:tcPr>
            <w:tcW w:w="2126" w:type="dxa"/>
            <w:vAlign w:val="center"/>
            <w:tcPrChange w:id="23" w:author="Steve Baker [NESO]" w:date="2025-10-16T11:51:00Z" w16du:dateUtc="2025-10-16T10:51:00Z">
              <w:tcPr>
                <w:tcW w:w="2126" w:type="dxa"/>
                <w:vAlign w:val="center"/>
              </w:tcPr>
            </w:tcPrChange>
          </w:tcPr>
          <w:p w14:paraId="52638F93" w14:textId="77777777" w:rsidR="005B48AF" w:rsidRDefault="005B48AF">
            <w:pPr>
              <w:spacing w:after="0"/>
              <w:rPr>
                <w:color w:val="000000"/>
              </w:rPr>
            </w:pPr>
          </w:p>
        </w:tc>
        <w:tc>
          <w:tcPr>
            <w:tcW w:w="2552" w:type="dxa"/>
            <w:vAlign w:val="center"/>
            <w:tcPrChange w:id="24" w:author="Steve Baker [NESO]" w:date="2025-10-16T11:51:00Z" w16du:dateUtc="2025-10-16T10:51:00Z">
              <w:tcPr>
                <w:tcW w:w="2552" w:type="dxa"/>
                <w:vAlign w:val="center"/>
              </w:tcPr>
            </w:tcPrChange>
          </w:tcPr>
          <w:p w14:paraId="5087E88C" w14:textId="77777777" w:rsidR="005B48AF" w:rsidRDefault="005B48AF">
            <w:pPr>
              <w:spacing w:after="0"/>
              <w:rPr>
                <w:color w:val="000000"/>
              </w:rPr>
            </w:pPr>
          </w:p>
        </w:tc>
        <w:tc>
          <w:tcPr>
            <w:tcW w:w="1276" w:type="dxa"/>
            <w:vAlign w:val="center"/>
            <w:tcPrChange w:id="25" w:author="Steve Baker [NESO]" w:date="2025-10-16T11:51:00Z" w16du:dateUtc="2025-10-16T10:51:00Z">
              <w:tcPr>
                <w:tcW w:w="1276" w:type="dxa"/>
                <w:vAlign w:val="center"/>
              </w:tcPr>
            </w:tcPrChange>
          </w:tcPr>
          <w:p w14:paraId="08F11D27" w14:textId="77777777" w:rsidR="005B48AF" w:rsidRDefault="005B48AF">
            <w:pPr>
              <w:spacing w:after="0"/>
              <w:rPr>
                <w:color w:val="000000"/>
              </w:rPr>
            </w:pPr>
          </w:p>
        </w:tc>
      </w:tr>
      <w:tr w:rsidR="00DF400E" w14:paraId="622BD21D" w14:textId="77777777" w:rsidTr="000209D8">
        <w:trPr>
          <w:trHeight w:val="780"/>
          <w:trPrChange w:id="26" w:author="Steve Baker [NESO]" w:date="2025-10-16T11:51:00Z" w16du:dateUtc="2025-10-16T10:51:00Z">
            <w:trPr>
              <w:trHeight w:val="780"/>
            </w:trPr>
          </w:trPrChange>
        </w:trPr>
        <w:tc>
          <w:tcPr>
            <w:tcW w:w="2518" w:type="dxa"/>
            <w:vAlign w:val="center"/>
            <w:tcPrChange w:id="27" w:author="Steve Baker [NESO]" w:date="2025-10-16T11:51:00Z" w16du:dateUtc="2025-10-16T10:51:00Z">
              <w:tcPr>
                <w:tcW w:w="2518" w:type="dxa"/>
                <w:vAlign w:val="center"/>
              </w:tcPr>
            </w:tcPrChange>
          </w:tcPr>
          <w:p w14:paraId="5B87B7C2" w14:textId="77777777" w:rsidR="00DF400E" w:rsidRDefault="00DF400E">
            <w:pPr>
              <w:autoSpaceDE w:val="0"/>
              <w:autoSpaceDN w:val="0"/>
              <w:adjustRightInd w:val="0"/>
              <w:spacing w:after="0"/>
              <w:rPr>
                <w:sz w:val="22"/>
                <w:lang w:eastAsia="en-GB"/>
              </w:rPr>
            </w:pPr>
            <w:r>
              <w:rPr>
                <w:sz w:val="22"/>
                <w:lang w:eastAsia="en-GB"/>
              </w:rPr>
              <w:t>Offshore Transmission Owners</w:t>
            </w:r>
          </w:p>
        </w:tc>
        <w:tc>
          <w:tcPr>
            <w:tcW w:w="2126" w:type="dxa"/>
            <w:vAlign w:val="center"/>
            <w:tcPrChange w:id="28" w:author="Steve Baker [NESO]" w:date="2025-10-16T11:51:00Z" w16du:dateUtc="2025-10-16T10:51:00Z">
              <w:tcPr>
                <w:tcW w:w="2126" w:type="dxa"/>
                <w:vAlign w:val="center"/>
              </w:tcPr>
            </w:tcPrChange>
          </w:tcPr>
          <w:p w14:paraId="00A18451" w14:textId="77777777" w:rsidR="00DF400E" w:rsidRDefault="00DF400E">
            <w:pPr>
              <w:spacing w:after="0"/>
              <w:rPr>
                <w:color w:val="000000"/>
              </w:rPr>
            </w:pPr>
          </w:p>
        </w:tc>
        <w:tc>
          <w:tcPr>
            <w:tcW w:w="2552" w:type="dxa"/>
            <w:vAlign w:val="center"/>
            <w:tcPrChange w:id="29" w:author="Steve Baker [NESO]" w:date="2025-10-16T11:51:00Z" w16du:dateUtc="2025-10-16T10:51:00Z">
              <w:tcPr>
                <w:tcW w:w="2552" w:type="dxa"/>
                <w:vAlign w:val="center"/>
              </w:tcPr>
            </w:tcPrChange>
          </w:tcPr>
          <w:p w14:paraId="4F5DCE0C" w14:textId="77777777" w:rsidR="00DF400E" w:rsidRDefault="00DF400E">
            <w:pPr>
              <w:spacing w:after="0"/>
              <w:rPr>
                <w:color w:val="000000"/>
              </w:rPr>
            </w:pPr>
          </w:p>
        </w:tc>
        <w:tc>
          <w:tcPr>
            <w:tcW w:w="1276" w:type="dxa"/>
            <w:vAlign w:val="center"/>
            <w:tcPrChange w:id="30" w:author="Steve Baker [NESO]" w:date="2025-10-16T11:51:00Z" w16du:dateUtc="2025-10-16T10:51:00Z">
              <w:tcPr>
                <w:tcW w:w="1276" w:type="dxa"/>
                <w:vAlign w:val="center"/>
              </w:tcPr>
            </w:tcPrChange>
          </w:tcPr>
          <w:p w14:paraId="5CB68C28" w14:textId="77777777" w:rsidR="00DF400E" w:rsidRDefault="00DF400E">
            <w:pPr>
              <w:spacing w:after="0"/>
              <w:rPr>
                <w:color w:val="000000"/>
              </w:rPr>
            </w:pPr>
          </w:p>
        </w:tc>
      </w:tr>
      <w:tr w:rsidR="000209D8" w14:paraId="0F4D002C" w14:textId="77777777" w:rsidTr="000209D8">
        <w:trPr>
          <w:trHeight w:val="780"/>
          <w:ins w:id="31" w:author="Steve Baker [NESO]" w:date="2025-10-16T11:51:00Z" w16du:dateUtc="2025-10-16T10:51:00Z"/>
          <w:trPrChange w:id="32" w:author="Steve Baker [NESO]" w:date="2025-10-16T11:51:00Z" w16du:dateUtc="2025-10-16T10:51:00Z">
            <w:trPr>
              <w:trHeight w:val="780"/>
            </w:trPr>
          </w:trPrChange>
        </w:trPr>
        <w:tc>
          <w:tcPr>
            <w:tcW w:w="2518" w:type="dxa"/>
            <w:vAlign w:val="center"/>
            <w:tcPrChange w:id="33" w:author="Steve Baker [NESO]" w:date="2025-10-16T11:51:00Z" w16du:dateUtc="2025-10-16T10:51:00Z">
              <w:tcPr>
                <w:tcW w:w="2518" w:type="dxa"/>
                <w:vAlign w:val="center"/>
              </w:tcPr>
            </w:tcPrChange>
          </w:tcPr>
          <w:p w14:paraId="263517C7" w14:textId="47620077" w:rsidR="000209D8" w:rsidRDefault="00AF0A18">
            <w:pPr>
              <w:autoSpaceDE w:val="0"/>
              <w:autoSpaceDN w:val="0"/>
              <w:adjustRightInd w:val="0"/>
              <w:spacing w:after="0"/>
              <w:rPr>
                <w:ins w:id="34" w:author="Steve Baker [NESO]" w:date="2025-10-16T11:51:00Z" w16du:dateUtc="2025-10-16T10:51:00Z"/>
                <w:sz w:val="22"/>
                <w:lang w:eastAsia="en-GB"/>
              </w:rPr>
            </w:pPr>
            <w:ins w:id="35" w:author="Steve Baker [NESO]" w:date="2025-10-16T11:51:00Z" w16du:dateUtc="2025-10-16T10:51:00Z">
              <w:r>
                <w:rPr>
                  <w:rStyle w:val="normaltextrun"/>
                  <w:rFonts w:cs="Arial"/>
                  <w:color w:val="D13438"/>
                  <w:u w:val="single"/>
                  <w:shd w:val="clear" w:color="auto" w:fill="FFFFFF"/>
                  <w:lang w:val="en-US"/>
                </w:rPr>
                <w:t>Competitively Appointed Transmission Owners</w:t>
              </w:r>
              <w:r>
                <w:rPr>
                  <w:rStyle w:val="eop"/>
                  <w:rFonts w:cs="Arial"/>
                  <w:color w:val="D13438"/>
                  <w:shd w:val="clear" w:color="auto" w:fill="FFFFFF"/>
                </w:rPr>
                <w:t> </w:t>
              </w:r>
            </w:ins>
          </w:p>
        </w:tc>
        <w:tc>
          <w:tcPr>
            <w:tcW w:w="2126" w:type="dxa"/>
            <w:vAlign w:val="center"/>
            <w:tcPrChange w:id="36" w:author="Steve Baker [NESO]" w:date="2025-10-16T11:51:00Z" w16du:dateUtc="2025-10-16T10:51:00Z">
              <w:tcPr>
                <w:tcW w:w="2126" w:type="dxa"/>
                <w:vAlign w:val="center"/>
              </w:tcPr>
            </w:tcPrChange>
          </w:tcPr>
          <w:p w14:paraId="5DDDE3FD" w14:textId="77777777" w:rsidR="000209D8" w:rsidRDefault="000209D8">
            <w:pPr>
              <w:spacing w:after="0"/>
              <w:rPr>
                <w:ins w:id="37" w:author="Steve Baker [NESO]" w:date="2025-10-16T11:51:00Z" w16du:dateUtc="2025-10-16T10:51:00Z"/>
                <w:color w:val="000000"/>
              </w:rPr>
            </w:pPr>
          </w:p>
        </w:tc>
        <w:tc>
          <w:tcPr>
            <w:tcW w:w="2552" w:type="dxa"/>
            <w:vAlign w:val="center"/>
            <w:tcPrChange w:id="38" w:author="Steve Baker [NESO]" w:date="2025-10-16T11:51:00Z" w16du:dateUtc="2025-10-16T10:51:00Z">
              <w:tcPr>
                <w:tcW w:w="2552" w:type="dxa"/>
                <w:vAlign w:val="center"/>
              </w:tcPr>
            </w:tcPrChange>
          </w:tcPr>
          <w:p w14:paraId="248051AE" w14:textId="77777777" w:rsidR="000209D8" w:rsidRDefault="000209D8">
            <w:pPr>
              <w:spacing w:after="0"/>
              <w:rPr>
                <w:ins w:id="39" w:author="Steve Baker [NESO]" w:date="2025-10-16T11:51:00Z" w16du:dateUtc="2025-10-16T10:51:00Z"/>
                <w:color w:val="000000"/>
              </w:rPr>
            </w:pPr>
          </w:p>
        </w:tc>
        <w:tc>
          <w:tcPr>
            <w:tcW w:w="1276" w:type="dxa"/>
            <w:vAlign w:val="center"/>
            <w:tcPrChange w:id="40" w:author="Steve Baker [NESO]" w:date="2025-10-16T11:51:00Z" w16du:dateUtc="2025-10-16T10:51:00Z">
              <w:tcPr>
                <w:tcW w:w="1276" w:type="dxa"/>
                <w:vAlign w:val="center"/>
              </w:tcPr>
            </w:tcPrChange>
          </w:tcPr>
          <w:p w14:paraId="69CA41D9" w14:textId="77777777" w:rsidR="000209D8" w:rsidRDefault="000209D8">
            <w:pPr>
              <w:spacing w:after="0"/>
              <w:rPr>
                <w:ins w:id="41" w:author="Steve Baker [NESO]" w:date="2025-10-16T11:51:00Z" w16du:dateUtc="2025-10-16T10:51:00Z"/>
                <w:color w:val="000000"/>
              </w:rPr>
            </w:pPr>
          </w:p>
        </w:tc>
      </w:tr>
    </w:tbl>
    <w:p w14:paraId="46289ED7" w14:textId="77777777" w:rsidR="005B48AF" w:rsidRDefault="005B48AF">
      <w:pPr>
        <w:pStyle w:val="Heading5"/>
      </w:pPr>
    </w:p>
    <w:p w14:paraId="1F62850F" w14:textId="77777777" w:rsidR="005B48AF" w:rsidRDefault="005B48AF">
      <w:pPr>
        <w:pStyle w:val="Heading5"/>
      </w:pPr>
      <w: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5B48AF" w14:paraId="0D2DD2D9" w14:textId="77777777" w:rsidTr="00252EFD">
        <w:tc>
          <w:tcPr>
            <w:tcW w:w="1526" w:type="dxa"/>
          </w:tcPr>
          <w:p w14:paraId="219759F5" w14:textId="77777777" w:rsidR="005B48AF" w:rsidRPr="00116D38" w:rsidRDefault="00870EC3">
            <w:pPr>
              <w:spacing w:after="0"/>
              <w:rPr>
                <w:sz w:val="22"/>
                <w:szCs w:val="22"/>
              </w:rPr>
            </w:pPr>
            <w:r>
              <w:rPr>
                <w:sz w:val="22"/>
                <w:szCs w:val="22"/>
              </w:rPr>
              <w:t>Issue 001</w:t>
            </w:r>
          </w:p>
        </w:tc>
        <w:tc>
          <w:tcPr>
            <w:tcW w:w="1417" w:type="dxa"/>
          </w:tcPr>
          <w:p w14:paraId="4662C6BF" w14:textId="77777777" w:rsidR="005B48AF" w:rsidRPr="00116D38" w:rsidRDefault="0012495E">
            <w:pPr>
              <w:spacing w:after="0"/>
              <w:rPr>
                <w:sz w:val="22"/>
                <w:szCs w:val="22"/>
              </w:rPr>
            </w:pPr>
            <w:r>
              <w:rPr>
                <w:sz w:val="22"/>
                <w:szCs w:val="22"/>
              </w:rPr>
              <w:t>2</w:t>
            </w:r>
            <w:r w:rsidR="00870EC3">
              <w:rPr>
                <w:sz w:val="22"/>
                <w:szCs w:val="22"/>
              </w:rPr>
              <w:t>1</w:t>
            </w:r>
            <w:r w:rsidR="006C43EE" w:rsidRPr="00116D38">
              <w:rPr>
                <w:sz w:val="22"/>
                <w:szCs w:val="22"/>
              </w:rPr>
              <w:t>/</w:t>
            </w:r>
            <w:r w:rsidR="00751D24" w:rsidRPr="00116D38">
              <w:rPr>
                <w:sz w:val="22"/>
                <w:szCs w:val="22"/>
              </w:rPr>
              <w:t>1</w:t>
            </w:r>
            <w:r w:rsidR="00870EC3">
              <w:rPr>
                <w:sz w:val="22"/>
                <w:szCs w:val="22"/>
              </w:rPr>
              <w:t>2</w:t>
            </w:r>
            <w:r w:rsidR="006C43EE" w:rsidRPr="00116D38">
              <w:rPr>
                <w:sz w:val="22"/>
                <w:szCs w:val="22"/>
              </w:rPr>
              <w:t>/09</w:t>
            </w:r>
          </w:p>
        </w:tc>
        <w:tc>
          <w:tcPr>
            <w:tcW w:w="5579" w:type="dxa"/>
          </w:tcPr>
          <w:p w14:paraId="566F76CF" w14:textId="77777777" w:rsidR="005B48AF" w:rsidRPr="00116D38" w:rsidRDefault="006C43EE">
            <w:pPr>
              <w:pStyle w:val="Header"/>
              <w:tabs>
                <w:tab w:val="clear" w:pos="4153"/>
                <w:tab w:val="clear" w:pos="8306"/>
              </w:tabs>
              <w:autoSpaceDE w:val="0"/>
              <w:autoSpaceDN w:val="0"/>
              <w:adjustRightInd w:val="0"/>
              <w:spacing w:after="0"/>
              <w:rPr>
                <w:sz w:val="22"/>
                <w:szCs w:val="22"/>
                <w:lang w:eastAsia="en-GB"/>
              </w:rPr>
            </w:pPr>
            <w:r w:rsidRPr="00116D38">
              <w:rPr>
                <w:sz w:val="22"/>
                <w:szCs w:val="22"/>
                <w:lang w:eastAsia="en-GB"/>
              </w:rPr>
              <w:t>New STCP following implementation of offshore regime</w:t>
            </w:r>
          </w:p>
        </w:tc>
      </w:tr>
      <w:tr w:rsidR="0031785E" w14:paraId="68CF7A3D" w14:textId="77777777" w:rsidTr="00252EFD">
        <w:tc>
          <w:tcPr>
            <w:tcW w:w="1526" w:type="dxa"/>
          </w:tcPr>
          <w:p w14:paraId="31FE74AC" w14:textId="77777777" w:rsidR="0031785E" w:rsidRDefault="0031785E">
            <w:pPr>
              <w:spacing w:after="0"/>
              <w:rPr>
                <w:sz w:val="22"/>
                <w:szCs w:val="22"/>
              </w:rPr>
            </w:pPr>
            <w:r>
              <w:rPr>
                <w:sz w:val="22"/>
                <w:szCs w:val="22"/>
              </w:rPr>
              <w:t>Issue 002</w:t>
            </w:r>
          </w:p>
        </w:tc>
        <w:tc>
          <w:tcPr>
            <w:tcW w:w="1417" w:type="dxa"/>
          </w:tcPr>
          <w:p w14:paraId="09CEB9E9" w14:textId="77777777" w:rsidR="0031785E" w:rsidRDefault="0031785E">
            <w:pPr>
              <w:spacing w:after="0"/>
              <w:rPr>
                <w:sz w:val="22"/>
                <w:szCs w:val="22"/>
              </w:rPr>
            </w:pPr>
            <w:r>
              <w:rPr>
                <w:sz w:val="22"/>
                <w:szCs w:val="22"/>
              </w:rPr>
              <w:t>01/04/19</w:t>
            </w:r>
          </w:p>
        </w:tc>
        <w:tc>
          <w:tcPr>
            <w:tcW w:w="5579" w:type="dxa"/>
          </w:tcPr>
          <w:p w14:paraId="5ABEE7CD" w14:textId="77777777" w:rsidR="0031785E" w:rsidRPr="00116D38" w:rsidRDefault="0031785E">
            <w:pPr>
              <w:pStyle w:val="Header"/>
              <w:tabs>
                <w:tab w:val="clear" w:pos="4153"/>
                <w:tab w:val="clear" w:pos="8306"/>
              </w:tabs>
              <w:autoSpaceDE w:val="0"/>
              <w:autoSpaceDN w:val="0"/>
              <w:adjustRightInd w:val="0"/>
              <w:spacing w:after="0"/>
              <w:rPr>
                <w:sz w:val="22"/>
                <w:szCs w:val="22"/>
                <w:lang w:eastAsia="en-GB"/>
              </w:rPr>
            </w:pPr>
            <w:r>
              <w:rPr>
                <w:sz w:val="22"/>
                <w:szCs w:val="22"/>
                <w:lang w:eastAsia="en-GB"/>
              </w:rPr>
              <w:t>Issue 002 incorporating National Grid Legal Separation changes</w:t>
            </w:r>
          </w:p>
        </w:tc>
      </w:tr>
      <w:tr w:rsidR="00252EFD" w14:paraId="3DFA3C36" w14:textId="77777777" w:rsidTr="00252EFD">
        <w:tc>
          <w:tcPr>
            <w:tcW w:w="1526" w:type="dxa"/>
          </w:tcPr>
          <w:p w14:paraId="75BDFEDF" w14:textId="2180B901" w:rsidR="00252EFD" w:rsidRPr="00252EFD" w:rsidRDefault="00252EFD" w:rsidP="00252EFD">
            <w:pPr>
              <w:spacing w:after="0"/>
              <w:rPr>
                <w:sz w:val="22"/>
                <w:szCs w:val="22"/>
              </w:rPr>
            </w:pPr>
            <w:r w:rsidRPr="00252EFD">
              <w:rPr>
                <w:sz w:val="22"/>
                <w:szCs w:val="22"/>
              </w:rPr>
              <w:t>Issue 003</w:t>
            </w:r>
          </w:p>
        </w:tc>
        <w:tc>
          <w:tcPr>
            <w:tcW w:w="1417" w:type="dxa"/>
          </w:tcPr>
          <w:p w14:paraId="14E7B3C4" w14:textId="640A3F63" w:rsidR="00252EFD" w:rsidRPr="00252EFD" w:rsidRDefault="009B2EB9" w:rsidP="00252EFD">
            <w:pPr>
              <w:spacing w:after="0"/>
              <w:rPr>
                <w:sz w:val="22"/>
                <w:szCs w:val="22"/>
              </w:rPr>
            </w:pPr>
            <w:r>
              <w:rPr>
                <w:sz w:val="22"/>
                <w:szCs w:val="22"/>
              </w:rPr>
              <w:t>25</w:t>
            </w:r>
            <w:r w:rsidR="00140B64">
              <w:rPr>
                <w:sz w:val="22"/>
                <w:szCs w:val="22"/>
              </w:rPr>
              <w:t>/04</w:t>
            </w:r>
            <w:r w:rsidR="00252EFD" w:rsidRPr="00252EFD">
              <w:rPr>
                <w:sz w:val="22"/>
                <w:szCs w:val="22"/>
              </w:rPr>
              <w:t>/</w:t>
            </w:r>
            <w:r w:rsidR="00D405CE">
              <w:rPr>
                <w:sz w:val="22"/>
                <w:szCs w:val="22"/>
              </w:rPr>
              <w:t>20</w:t>
            </w:r>
            <w:r w:rsidR="00252EFD" w:rsidRPr="00252EFD">
              <w:rPr>
                <w:sz w:val="22"/>
                <w:szCs w:val="22"/>
              </w:rPr>
              <w:t>23</w:t>
            </w:r>
          </w:p>
        </w:tc>
        <w:tc>
          <w:tcPr>
            <w:tcW w:w="5579" w:type="dxa"/>
          </w:tcPr>
          <w:p w14:paraId="17E81855" w14:textId="77E74261" w:rsidR="00252EFD" w:rsidRPr="00252EFD" w:rsidRDefault="00252EFD" w:rsidP="00252EFD">
            <w:pPr>
              <w:pStyle w:val="Header"/>
              <w:tabs>
                <w:tab w:val="clear" w:pos="4153"/>
                <w:tab w:val="clear" w:pos="8306"/>
              </w:tabs>
              <w:autoSpaceDE w:val="0"/>
              <w:autoSpaceDN w:val="0"/>
              <w:adjustRightInd w:val="0"/>
              <w:spacing w:after="0"/>
              <w:rPr>
                <w:sz w:val="22"/>
                <w:szCs w:val="22"/>
                <w:lang w:eastAsia="en-GB"/>
              </w:rPr>
            </w:pPr>
            <w:r w:rsidRPr="00252EFD">
              <w:rPr>
                <w:sz w:val="22"/>
                <w:szCs w:val="22"/>
              </w:rPr>
              <w:t>Issue 003 incorporating use of ‘The Company’ definition as made in the STC</w:t>
            </w:r>
            <w:r w:rsidR="009B2EB9">
              <w:rPr>
                <w:sz w:val="22"/>
                <w:szCs w:val="22"/>
              </w:rPr>
              <w:t xml:space="preserve"> PM0130</w:t>
            </w:r>
          </w:p>
        </w:tc>
      </w:tr>
    </w:tbl>
    <w:p w14:paraId="7A915D09" w14:textId="77777777" w:rsidR="005B48AF" w:rsidRDefault="005B48AF"/>
    <w:p w14:paraId="35AB0B2C" w14:textId="77777777" w:rsidR="005B48AF" w:rsidRDefault="005B48AF"/>
    <w:p w14:paraId="7DD855D9" w14:textId="77777777" w:rsidR="005B48AF" w:rsidRDefault="005B48AF"/>
    <w:p w14:paraId="6F624EE1" w14:textId="77777777" w:rsidR="005B48AF" w:rsidRDefault="005B48AF">
      <w:pPr>
        <w:pStyle w:val="Header"/>
        <w:tabs>
          <w:tab w:val="clear" w:pos="4153"/>
          <w:tab w:val="clear" w:pos="8306"/>
        </w:tabs>
        <w:sectPr w:rsidR="005B48AF">
          <w:headerReference w:type="even" r:id="rId10"/>
          <w:headerReference w:type="default" r:id="rId11"/>
          <w:footerReference w:type="default" r:id="rId12"/>
          <w:headerReference w:type="first" r:id="rId13"/>
          <w:type w:val="nextColumn"/>
          <w:pgSz w:w="11907" w:h="16840" w:code="9"/>
          <w:pgMar w:top="1440" w:right="1797" w:bottom="1440" w:left="1797" w:header="720" w:footer="720" w:gutter="0"/>
          <w:cols w:space="720"/>
        </w:sectPr>
      </w:pPr>
    </w:p>
    <w:p w14:paraId="2979010E" w14:textId="77777777" w:rsidR="005B48AF" w:rsidRDefault="005B48AF">
      <w:pPr>
        <w:pStyle w:val="Heading1"/>
        <w:keepLines/>
      </w:pPr>
      <w:r>
        <w:lastRenderedPageBreak/>
        <w:t xml:space="preserve">Introduction </w:t>
      </w:r>
    </w:p>
    <w:p w14:paraId="222A3E8B" w14:textId="77777777" w:rsidR="005B48AF" w:rsidRDefault="005B48AF">
      <w:pPr>
        <w:pStyle w:val="Heading2"/>
        <w:keepLines/>
      </w:pPr>
      <w:r>
        <w:t>Scope</w:t>
      </w:r>
    </w:p>
    <w:p w14:paraId="49AE26C6" w14:textId="77777777" w:rsidR="004E5BBF" w:rsidRDefault="004E5BBF" w:rsidP="004E5BBF">
      <w:pPr>
        <w:pStyle w:val="Heading3"/>
      </w:pPr>
      <w:r>
        <w:t xml:space="preserve">To assist the TO, the procedure lists the relevant documents and agreements that need to be developed and agreed together with the timescales appropriate to each document. </w:t>
      </w:r>
    </w:p>
    <w:p w14:paraId="39125053" w14:textId="77777777" w:rsidR="004E5BBF" w:rsidRDefault="004E5BBF" w:rsidP="00116D38">
      <w:pPr>
        <w:pStyle w:val="Heading3"/>
      </w:pPr>
      <w:r>
        <w:t>This STCP cross-references a number of other STCPs that are an integral part of the obligations a newly acceded STC Party is to discharge under the STC.</w:t>
      </w:r>
    </w:p>
    <w:p w14:paraId="0EA04431" w14:textId="4BA8DA93" w:rsidR="005B48AF" w:rsidRPr="00116D38" w:rsidRDefault="005B48AF" w:rsidP="00116D38">
      <w:pPr>
        <w:pStyle w:val="Heading3"/>
      </w:pPr>
      <w:r w:rsidRPr="00116D38">
        <w:t xml:space="preserve">This procedure applies to </w:t>
      </w:r>
      <w:r w:rsidR="00252EFD">
        <w:t>The Company</w:t>
      </w:r>
      <w:r w:rsidR="00252EFD" w:rsidRPr="008F0B19">
        <w:rPr>
          <w:rFonts w:cs="Arial"/>
          <w:spacing w:val="-7"/>
          <w:sz w:val="21"/>
          <w:szCs w:val="21"/>
        </w:rPr>
        <w:t>, as defined in the STC and meaning the licence holder with system operator responsibilities,</w:t>
      </w:r>
      <w:r w:rsidRPr="00116D38">
        <w:t xml:space="preserve"> and each TO. For the purposes of this document, TOs are:</w:t>
      </w:r>
    </w:p>
    <w:p w14:paraId="3564BC94" w14:textId="77777777" w:rsidR="0031785E" w:rsidRDefault="0031785E" w:rsidP="00116D38">
      <w:pPr>
        <w:pStyle w:val="Heading3"/>
      </w:pPr>
      <w:r>
        <w:t>NGET;</w:t>
      </w:r>
    </w:p>
    <w:p w14:paraId="74A35D1E" w14:textId="77777777" w:rsidR="005B48AF" w:rsidRDefault="005B48AF" w:rsidP="00116D38">
      <w:pPr>
        <w:pStyle w:val="Heading3"/>
      </w:pPr>
      <w:r>
        <w:t xml:space="preserve">SPT; </w:t>
      </w:r>
    </w:p>
    <w:p w14:paraId="3A38428F" w14:textId="77777777" w:rsidR="005B48AF" w:rsidRDefault="005B48AF" w:rsidP="00116D38">
      <w:pPr>
        <w:pStyle w:val="Heading3"/>
      </w:pPr>
      <w:r>
        <w:t>SHETL</w:t>
      </w:r>
      <w:r w:rsidR="00751D24">
        <w:t xml:space="preserve">; and </w:t>
      </w:r>
    </w:p>
    <w:p w14:paraId="1B5E28C4" w14:textId="77777777" w:rsidR="0016054B" w:rsidRDefault="00751D24" w:rsidP="00116D38">
      <w:pPr>
        <w:pStyle w:val="Heading3"/>
        <w:rPr>
          <w:ins w:id="42" w:author="Steve Baker [NESO]" w:date="2025-10-16T11:52:00Z" w16du:dateUtc="2025-10-16T10:52:00Z"/>
        </w:rPr>
      </w:pPr>
      <w:r>
        <w:t xml:space="preserve">All Offshore Transmission </w:t>
      </w:r>
      <w:r w:rsidR="005A403E">
        <w:t>Owners</w:t>
      </w:r>
      <w:r>
        <w:t xml:space="preserve"> as appointed by the Authority</w:t>
      </w:r>
      <w:r w:rsidR="00050E16">
        <w:t>.</w:t>
      </w:r>
      <w:r w:rsidR="00C720C0">
        <w:t xml:space="preserve"> </w:t>
      </w:r>
      <w:r w:rsidR="00BF4BDC">
        <w:t>(For the avoidance of doubt, this includes Preferred Bidders).</w:t>
      </w:r>
    </w:p>
    <w:p w14:paraId="01093267" w14:textId="2CE8C01E" w:rsidR="00056C06" w:rsidRDefault="00056C06" w:rsidP="00116D38">
      <w:pPr>
        <w:pStyle w:val="Heading3"/>
      </w:pPr>
      <w:ins w:id="43" w:author="Steve Baker [NESO]" w:date="2025-10-16T11:52:00Z">
        <w:r w:rsidRPr="00056C06">
          <w:rPr>
            <w:u w:val="single"/>
            <w:lang w:val="en-US"/>
          </w:rPr>
          <w:t>All Competitively Appointed Transmission License holders as appointed by Ofgem.</w:t>
        </w:r>
      </w:ins>
    </w:p>
    <w:p w14:paraId="064E9F41" w14:textId="77777777" w:rsidR="0016054B" w:rsidRDefault="0016054B" w:rsidP="00116D38">
      <w:pPr>
        <w:pStyle w:val="Heading3"/>
        <w:numPr>
          <w:ilvl w:val="0"/>
          <w:numId w:val="0"/>
        </w:numPr>
      </w:pPr>
    </w:p>
    <w:p w14:paraId="11402EFF" w14:textId="77777777" w:rsidR="005B48AF" w:rsidRDefault="005B48AF">
      <w:pPr>
        <w:pStyle w:val="Heading2"/>
        <w:keepLines/>
      </w:pPr>
      <w:r>
        <w:t xml:space="preserve">Objectives </w:t>
      </w:r>
    </w:p>
    <w:p w14:paraId="6657B0D2" w14:textId="77777777" w:rsidR="001B5356" w:rsidRDefault="001B5356" w:rsidP="00116D38">
      <w:pPr>
        <w:pStyle w:val="Heading3"/>
      </w:pPr>
      <w:r>
        <w:t xml:space="preserve">This procedure has been developed to assist a new TO in understanding what is required in accordance with the STC, to allow such a TO </w:t>
      </w:r>
      <w:proofErr w:type="spellStart"/>
      <w:r>
        <w:t>to</w:t>
      </w:r>
      <w:proofErr w:type="spellEnd"/>
      <w:r>
        <w:t xml:space="preserve"> become an STC Party.</w:t>
      </w:r>
    </w:p>
    <w:p w14:paraId="4D274D5E" w14:textId="77777777" w:rsidR="001B5356" w:rsidRDefault="001B5356" w:rsidP="00116D38">
      <w:pPr>
        <w:pStyle w:val="Heading3"/>
      </w:pPr>
      <w:r>
        <w:t>For the avoidance of doubt, the obligations set down in the STC shall take precedence over this STCP23-1.</w:t>
      </w:r>
    </w:p>
    <w:p w14:paraId="77CFEA42" w14:textId="77777777" w:rsidR="001D72D9" w:rsidRDefault="001D72D9" w:rsidP="00116D38">
      <w:pPr>
        <w:pStyle w:val="Heading3"/>
      </w:pPr>
      <w:r>
        <w:t xml:space="preserve">Within 30 days of acceding to the STC, a Party Applicant shall together with </w:t>
      </w:r>
      <w:r w:rsidR="00BF4BDC">
        <w:t>each Party,</w:t>
      </w:r>
      <w:r>
        <w:t xml:space="preserve"> agree the</w:t>
      </w:r>
      <w:r w:rsidR="00BF4BDC">
        <w:t xml:space="preserve"> processes and steps to be taken together with responsibilities and timescales with respect to </w:t>
      </w:r>
      <w:r>
        <w:t xml:space="preserve">Appendix </w:t>
      </w:r>
      <w:r w:rsidR="00E14E2E">
        <w:t>A</w:t>
      </w:r>
      <w:r>
        <w:t xml:space="preserve"> to this STCP ‘Party Entry Process Timetable’.</w:t>
      </w:r>
    </w:p>
    <w:p w14:paraId="7E5AE161" w14:textId="77777777" w:rsidR="00751D24" w:rsidRDefault="001D72D9" w:rsidP="00116D38">
      <w:pPr>
        <w:pStyle w:val="Heading3"/>
      </w:pPr>
      <w:r>
        <w:t>Following agreement to the Party Entry Process Timetable, i</w:t>
      </w:r>
      <w:r w:rsidR="005A403E">
        <w:t>n accordance with the STC, t</w:t>
      </w:r>
      <w:r w:rsidR="005B48AF">
        <w:t xml:space="preserve">his STCP describes </w:t>
      </w:r>
      <w:r w:rsidR="0016054B">
        <w:t>the processes and procedures that a</w:t>
      </w:r>
      <w:r w:rsidR="00DF44AE">
        <w:t xml:space="preserve"> </w:t>
      </w:r>
      <w:r w:rsidR="0016054B">
        <w:t xml:space="preserve">TO is expected to </w:t>
      </w:r>
      <w:r w:rsidR="0016054B">
        <w:lastRenderedPageBreak/>
        <w:t>participate in and complete following its accession to the STC</w:t>
      </w:r>
      <w:r w:rsidR="00DF44AE">
        <w:t xml:space="preserve"> to enable the TO </w:t>
      </w:r>
      <w:proofErr w:type="spellStart"/>
      <w:r w:rsidR="00DF44AE">
        <w:t>to</w:t>
      </w:r>
      <w:proofErr w:type="spellEnd"/>
      <w:r w:rsidR="00DF44AE">
        <w:t xml:space="preserve"> become a Party to the STC</w:t>
      </w:r>
      <w:r w:rsidR="00751D24">
        <w:t>.</w:t>
      </w:r>
    </w:p>
    <w:p w14:paraId="7F854CBB" w14:textId="77777777" w:rsidR="005B48AF" w:rsidRDefault="005B48AF" w:rsidP="00116D38">
      <w:pPr>
        <w:pStyle w:val="Heading3"/>
        <w:numPr>
          <w:ilvl w:val="0"/>
          <w:numId w:val="0"/>
        </w:numPr>
      </w:pPr>
    </w:p>
    <w:p w14:paraId="37DDA3EF" w14:textId="77777777" w:rsidR="005B48AF" w:rsidRDefault="005B48AF" w:rsidP="00116D38">
      <w:pPr>
        <w:pStyle w:val="Heading3"/>
        <w:numPr>
          <w:ilvl w:val="0"/>
          <w:numId w:val="0"/>
        </w:numPr>
      </w:pPr>
    </w:p>
    <w:p w14:paraId="4CE6E75B" w14:textId="77777777" w:rsidR="005B48AF" w:rsidRDefault="005B48AF">
      <w:pPr>
        <w:pStyle w:val="Heading1"/>
        <w:keepLines/>
      </w:pPr>
      <w:r>
        <w:t>Key Definitions</w:t>
      </w:r>
    </w:p>
    <w:p w14:paraId="51467E9A" w14:textId="77777777" w:rsidR="005B48AF" w:rsidRDefault="005B48AF">
      <w:pPr>
        <w:pStyle w:val="Heading2"/>
        <w:keepLines/>
      </w:pPr>
      <w:r>
        <w:t xml:space="preserve">For the purposes of STCP </w:t>
      </w:r>
      <w:r w:rsidR="00041618">
        <w:t>23</w:t>
      </w:r>
      <w:r>
        <w:t>-1:</w:t>
      </w:r>
    </w:p>
    <w:p w14:paraId="1873AD0B" w14:textId="77777777" w:rsidR="00751D24" w:rsidRDefault="00751D24" w:rsidP="00116D38">
      <w:pPr>
        <w:pStyle w:val="Heading3"/>
        <w:numPr>
          <w:ilvl w:val="0"/>
          <w:numId w:val="0"/>
        </w:numPr>
      </w:pPr>
    </w:p>
    <w:p w14:paraId="28C24355" w14:textId="77777777" w:rsidR="005B5356" w:rsidRDefault="001D72D9" w:rsidP="00116D38">
      <w:pPr>
        <w:pStyle w:val="Heading3"/>
      </w:pPr>
      <w:r w:rsidRPr="00116D38">
        <w:rPr>
          <w:b/>
        </w:rPr>
        <w:t>Party Entry Process Timetable</w:t>
      </w:r>
      <w:r>
        <w:t xml:space="preserve"> </w:t>
      </w:r>
      <w:r w:rsidR="005B5356">
        <w:t xml:space="preserve">means the processes and steps to be taken together with responsibilities and timescales with respect to Appendix </w:t>
      </w:r>
      <w:r w:rsidR="00E14E2E">
        <w:t>A</w:t>
      </w:r>
      <w:r w:rsidR="005B5356">
        <w:t xml:space="preserve"> to this STCP23-1 ‘Party Entry Process Timetable’</w:t>
      </w:r>
    </w:p>
    <w:p w14:paraId="3F9DE088" w14:textId="77777777" w:rsidR="0016054B" w:rsidRDefault="00751D24" w:rsidP="00116D38">
      <w:pPr>
        <w:pStyle w:val="Heading3"/>
      </w:pPr>
      <w:r w:rsidRPr="00116D38">
        <w:rPr>
          <w:b/>
        </w:rPr>
        <w:t>Site Specific TO Agreement</w:t>
      </w:r>
      <w:r w:rsidR="003A6AED" w:rsidRPr="00116D38">
        <w:rPr>
          <w:b/>
        </w:rPr>
        <w:t>s</w:t>
      </w:r>
      <w:r w:rsidR="003A6AED">
        <w:t xml:space="preserve"> means the following agreements: include Transmission Interface Agreement, Transmission Site Interface Specification, Interface Agreements, Site Responsibility Schedules</w:t>
      </w:r>
    </w:p>
    <w:p w14:paraId="26BB9447" w14:textId="77777777" w:rsidR="008E6734" w:rsidRDefault="008E6734" w:rsidP="00116D38">
      <w:pPr>
        <w:pStyle w:val="Heading3"/>
      </w:pPr>
      <w:r w:rsidRPr="00116D38">
        <w:rPr>
          <w:b/>
        </w:rPr>
        <w:t>Transmission Works</w:t>
      </w:r>
      <w:r>
        <w:t xml:space="preserve"> means </w:t>
      </w:r>
      <w:r w:rsidR="00BE7BC4">
        <w:t>works as more fully described in Schedule Eight, Paragraph 1.1.3.2 of the STC</w:t>
      </w:r>
    </w:p>
    <w:p w14:paraId="05343D97" w14:textId="77777777" w:rsidR="00240C88" w:rsidRDefault="00240C88" w:rsidP="00240C88">
      <w:pPr>
        <w:pStyle w:val="Heading1"/>
        <w:keepLines/>
        <w:numPr>
          <w:ilvl w:val="0"/>
          <w:numId w:val="0"/>
        </w:numPr>
      </w:pPr>
    </w:p>
    <w:p w14:paraId="402B7C82" w14:textId="77777777" w:rsidR="005B48AF" w:rsidRDefault="005B48AF">
      <w:pPr>
        <w:pStyle w:val="Heading1"/>
        <w:keepLines/>
      </w:pPr>
      <w:r>
        <w:t>Procedure</w:t>
      </w:r>
    </w:p>
    <w:p w14:paraId="5F5458F9" w14:textId="77777777" w:rsidR="001D72D9" w:rsidRDefault="005B5356" w:rsidP="00116D38">
      <w:pPr>
        <w:pStyle w:val="Heading2"/>
      </w:pPr>
      <w:r>
        <w:t>Party Entry Process Timetable</w:t>
      </w:r>
      <w:r w:rsidR="001D72D9">
        <w:t xml:space="preserve"> </w:t>
      </w:r>
    </w:p>
    <w:p w14:paraId="41E628D1" w14:textId="77777777" w:rsidR="005B5356" w:rsidRDefault="005B5356" w:rsidP="00116D38">
      <w:pPr>
        <w:pStyle w:val="Heading3"/>
      </w:pPr>
      <w:r>
        <w:t xml:space="preserve">Within 3 Business Days of accession to the STC, the STC Committee Secretary will send to the TO a draft of the Party Entry Process Timetable substantially in the form of Appendix </w:t>
      </w:r>
      <w:r w:rsidR="00E14E2E">
        <w:t>A</w:t>
      </w:r>
      <w:r>
        <w:t xml:space="preserve"> to this STCP23-1.</w:t>
      </w:r>
    </w:p>
    <w:p w14:paraId="35B8A408" w14:textId="77777777" w:rsidR="001D72D9" w:rsidRDefault="001D72D9" w:rsidP="00116D38">
      <w:pPr>
        <w:pStyle w:val="Heading3"/>
      </w:pPr>
      <w:r>
        <w:t xml:space="preserve">The TO shall, within 5 Business Days of receipt of such a draft Party Entry Process Timetable contact the STC Committee Secretary to discuss and agree </w:t>
      </w:r>
      <w:r w:rsidR="005B5356">
        <w:t xml:space="preserve">with the other Parties </w:t>
      </w:r>
      <w:r>
        <w:t>the content of the Party Entry Process Timetable.</w:t>
      </w:r>
    </w:p>
    <w:p w14:paraId="0779930A" w14:textId="77777777" w:rsidR="001D72D9" w:rsidRDefault="001D72D9" w:rsidP="00116D38">
      <w:pPr>
        <w:pStyle w:val="Heading3"/>
      </w:pPr>
      <w:r>
        <w:t xml:space="preserve">Within 30 days of </w:t>
      </w:r>
      <w:r w:rsidR="00240C88">
        <w:t>acced</w:t>
      </w:r>
      <w:r>
        <w:t xml:space="preserve">ing </w:t>
      </w:r>
      <w:r w:rsidR="00240C88">
        <w:t xml:space="preserve">to the STC, </w:t>
      </w:r>
      <w:r>
        <w:t xml:space="preserve">the TO </w:t>
      </w:r>
      <w:r w:rsidR="003578E3">
        <w:t xml:space="preserve">and each Party </w:t>
      </w:r>
      <w:r>
        <w:t>shall agree to the content of the Party Entry Process Timetable</w:t>
      </w:r>
      <w:r w:rsidR="003578E3">
        <w:t xml:space="preserve"> by signing the agreed Party Entry Process Timetable.</w:t>
      </w:r>
    </w:p>
    <w:p w14:paraId="5E0A88B9" w14:textId="77777777" w:rsidR="00AC6D7D" w:rsidRDefault="00AC6D7D" w:rsidP="00116D38">
      <w:pPr>
        <w:pStyle w:val="Heading3"/>
      </w:pPr>
      <w:r>
        <w:t>A Party may refer a failure to agree the Party Entry Process Timetable or any other dispute in relation to the scope, content or performance of the Party Entry Processes, to the Authority as a Dispute in accordance with the STC.</w:t>
      </w:r>
    </w:p>
    <w:p w14:paraId="552C13D9" w14:textId="77777777" w:rsidR="003578E3" w:rsidRDefault="003578E3" w:rsidP="00116D38">
      <w:pPr>
        <w:pStyle w:val="Heading3"/>
        <w:numPr>
          <w:ilvl w:val="0"/>
          <w:numId w:val="0"/>
        </w:numPr>
      </w:pPr>
    </w:p>
    <w:p w14:paraId="1702423A" w14:textId="77777777" w:rsidR="005B5356" w:rsidRDefault="005B5356" w:rsidP="00116D38">
      <w:pPr>
        <w:pStyle w:val="Heading2"/>
      </w:pPr>
      <w:r>
        <w:t xml:space="preserve">Party Entry Process </w:t>
      </w:r>
    </w:p>
    <w:p w14:paraId="4CB36F1B" w14:textId="27D61E2F" w:rsidR="00976FA8" w:rsidRDefault="001D72D9" w:rsidP="00116D38">
      <w:pPr>
        <w:pStyle w:val="Heading3"/>
      </w:pPr>
      <w:r>
        <w:t>Following agreement of the Party Entry Process Timetable</w:t>
      </w:r>
      <w:r w:rsidR="004E5BBF">
        <w:t xml:space="preserve"> in Appendix A to this STCP</w:t>
      </w:r>
      <w:r>
        <w:t xml:space="preserve">, a TO shall </w:t>
      </w:r>
      <w:r w:rsidR="004E5BBF">
        <w:t xml:space="preserve">ensure that all relevant documentation is provided to </w:t>
      </w:r>
      <w:r w:rsidR="00252EFD">
        <w:t>The Company</w:t>
      </w:r>
      <w:r w:rsidR="004E5BBF">
        <w:t xml:space="preserve"> or in place in respect of Embedded Transmission Interface Sites. </w:t>
      </w:r>
    </w:p>
    <w:p w14:paraId="1ABA35F4" w14:textId="77777777" w:rsidR="00DD1B96" w:rsidRDefault="004E5BBF" w:rsidP="00116D38">
      <w:pPr>
        <w:pStyle w:val="Heading3"/>
      </w:pPr>
      <w:r>
        <w:t>Types of documentation referred to in 3.2.1 are listed below.</w:t>
      </w:r>
    </w:p>
    <w:p w14:paraId="74B48EA1" w14:textId="77777777" w:rsidR="00DD1B96" w:rsidRDefault="00DD1B96" w:rsidP="00116D38">
      <w:pPr>
        <w:pStyle w:val="Heading3"/>
        <w:numPr>
          <w:ilvl w:val="0"/>
          <w:numId w:val="0"/>
        </w:numPr>
      </w:pPr>
    </w:p>
    <w:p w14:paraId="4DD0B125" w14:textId="77777777" w:rsidR="000B1AD7" w:rsidRDefault="000B1AD7" w:rsidP="000B1AD7">
      <w:pPr>
        <w:pStyle w:val="Heading2"/>
      </w:pPr>
      <w:r>
        <w:t>TO Construction Agreement</w:t>
      </w:r>
    </w:p>
    <w:p w14:paraId="5A28BF9E" w14:textId="6652CA30" w:rsidR="00445636" w:rsidRDefault="005A403E" w:rsidP="00116D38">
      <w:pPr>
        <w:pStyle w:val="Heading3"/>
      </w:pPr>
      <w:r>
        <w:t>As soon as practicable or in any event, w</w:t>
      </w:r>
      <w:r w:rsidR="00445636">
        <w:t xml:space="preserve">ithin </w:t>
      </w:r>
      <w:r>
        <w:t>3</w:t>
      </w:r>
      <w:r w:rsidR="00DD1B96">
        <w:t xml:space="preserve"> Business Days </w:t>
      </w:r>
      <w:r w:rsidR="00445636">
        <w:t xml:space="preserve">of a TO acceding to the STC Framework Agreement, </w:t>
      </w:r>
      <w:r w:rsidR="00252EFD">
        <w:t>The Company</w:t>
      </w:r>
      <w:r w:rsidR="00DD1B96">
        <w:t xml:space="preserve"> Named Contact </w:t>
      </w:r>
      <w:r w:rsidR="00445636">
        <w:t>shall send to the TO a</w:t>
      </w:r>
      <w:r w:rsidR="00252EFD">
        <w:t xml:space="preserve"> The Company</w:t>
      </w:r>
      <w:r w:rsidR="00445636">
        <w:t xml:space="preserve"> Construction Application pertaining to the required Transmission Works.</w:t>
      </w:r>
    </w:p>
    <w:p w14:paraId="684BEECE" w14:textId="77777777" w:rsidR="004133B3" w:rsidRDefault="004133B3" w:rsidP="00116D38">
      <w:pPr>
        <w:pStyle w:val="Heading3"/>
      </w:pPr>
      <w:r>
        <w:t xml:space="preserve">From this point </w:t>
      </w:r>
      <w:r w:rsidR="00523105">
        <w:t xml:space="preserve">the </w:t>
      </w:r>
      <w:r w:rsidR="005B5356">
        <w:t xml:space="preserve">relevant Parties shall follow the </w:t>
      </w:r>
      <w:r w:rsidR="00523105">
        <w:t xml:space="preserve">process described in </w:t>
      </w:r>
      <w:r w:rsidR="005B5356">
        <w:t>STCP18-1</w:t>
      </w:r>
      <w:r>
        <w:t>.</w:t>
      </w:r>
    </w:p>
    <w:p w14:paraId="44154FF1" w14:textId="77777777" w:rsidR="00976FA8" w:rsidRPr="00976FA8" w:rsidRDefault="00976FA8" w:rsidP="00116D38">
      <w:pPr>
        <w:pStyle w:val="Heading4"/>
        <w:numPr>
          <w:ilvl w:val="0"/>
          <w:numId w:val="0"/>
        </w:numPr>
        <w:ind w:left="1080"/>
      </w:pPr>
    </w:p>
    <w:p w14:paraId="00A8BB1A" w14:textId="77777777" w:rsidR="00551D2C" w:rsidRDefault="00C0081F" w:rsidP="00551D2C">
      <w:pPr>
        <w:pStyle w:val="Heading2"/>
      </w:pPr>
      <w:r>
        <w:t xml:space="preserve">Other </w:t>
      </w:r>
      <w:r w:rsidR="0091632A">
        <w:t>Site-Specific TO</w:t>
      </w:r>
      <w:r w:rsidR="00551D2C">
        <w:t xml:space="preserve"> Agreements</w:t>
      </w:r>
      <w:r w:rsidR="0012495E">
        <w:t xml:space="preserve"> </w:t>
      </w:r>
    </w:p>
    <w:p w14:paraId="641E9329" w14:textId="77777777" w:rsidR="00551D2C" w:rsidRPr="00116D38" w:rsidRDefault="00050E16" w:rsidP="00116D38">
      <w:pPr>
        <w:pStyle w:val="Heading3"/>
      </w:pPr>
      <w:r>
        <w:lastRenderedPageBreak/>
        <w:t xml:space="preserve">In addition </w:t>
      </w:r>
      <w:r w:rsidR="000401D2" w:rsidRPr="00116D38">
        <w:t xml:space="preserve">to the above TO Construction </w:t>
      </w:r>
      <w:r w:rsidR="00AA2E2F" w:rsidRPr="00116D38">
        <w:t>Agreement</w:t>
      </w:r>
      <w:r w:rsidR="000401D2" w:rsidRPr="00116D38">
        <w:t xml:space="preserve">, </w:t>
      </w:r>
      <w:r w:rsidR="00AA2E2F" w:rsidRPr="00116D38">
        <w:t xml:space="preserve">the </w:t>
      </w:r>
      <w:r w:rsidR="00551D2C" w:rsidRPr="00116D38">
        <w:t>T</w:t>
      </w:r>
      <w:r w:rsidR="005A403E" w:rsidRPr="00116D38">
        <w:t>O</w:t>
      </w:r>
      <w:r w:rsidR="00551D2C" w:rsidRPr="00116D38">
        <w:t xml:space="preserve"> </w:t>
      </w:r>
      <w:r w:rsidR="000401D2" w:rsidRPr="00116D38">
        <w:t xml:space="preserve">shall also </w:t>
      </w:r>
      <w:r w:rsidR="00551D2C" w:rsidRPr="00116D38">
        <w:t>enter into</w:t>
      </w:r>
      <w:r w:rsidR="005B5356">
        <w:t>, where relevant,</w:t>
      </w:r>
      <w:r w:rsidR="00551D2C" w:rsidRPr="00116D38">
        <w:t xml:space="preserve"> the following agreements</w:t>
      </w:r>
      <w:r w:rsidR="0091632A" w:rsidRPr="00116D38">
        <w:t xml:space="preserve"> and </w:t>
      </w:r>
      <w:r w:rsidR="00523105" w:rsidRPr="00116D38">
        <w:t xml:space="preserve">agree to the following </w:t>
      </w:r>
      <w:r w:rsidR="0091632A" w:rsidRPr="00116D38">
        <w:t>specifications</w:t>
      </w:r>
      <w:r w:rsidR="00523105" w:rsidRPr="00116D38">
        <w:t>:</w:t>
      </w:r>
      <w:r w:rsidR="00F57274" w:rsidRPr="00116D38">
        <w:t xml:space="preserve"> </w:t>
      </w:r>
    </w:p>
    <w:p w14:paraId="04006703" w14:textId="77777777" w:rsidR="00551D2C" w:rsidRPr="00116D38" w:rsidRDefault="003A6AED" w:rsidP="00116D38">
      <w:pPr>
        <w:pStyle w:val="Heading3"/>
      </w:pPr>
      <w:r>
        <w:rPr>
          <w:b/>
        </w:rPr>
        <w:t>Transmission Interface Agreement</w:t>
      </w:r>
    </w:p>
    <w:p w14:paraId="1E7C983D" w14:textId="77777777" w:rsidR="0091632A" w:rsidRDefault="00551D2C" w:rsidP="00D94921">
      <w:pPr>
        <w:pStyle w:val="Heading4"/>
        <w:tabs>
          <w:tab w:val="clear" w:pos="0"/>
          <w:tab w:val="num" w:pos="720"/>
        </w:tabs>
        <w:ind w:left="720" w:hanging="720"/>
        <w:jc w:val="both"/>
      </w:pPr>
      <w:r>
        <w:t xml:space="preserve">This agreement governs the arrangements for </w:t>
      </w:r>
      <w:r w:rsidR="00D94921">
        <w:t>the installation of assets</w:t>
      </w:r>
      <w:r w:rsidR="0091632A">
        <w:t>,</w:t>
      </w:r>
      <w:r w:rsidR="00D94921">
        <w:t xml:space="preserve"> </w:t>
      </w:r>
      <w:r>
        <w:t xml:space="preserve">access and </w:t>
      </w:r>
      <w:r w:rsidR="00D94921">
        <w:t>the use of services at Transmission Inter</w:t>
      </w:r>
      <w:r w:rsidR="0091632A">
        <w:t>face Sites.  The T</w:t>
      </w:r>
      <w:r w:rsidR="00AA2E2F">
        <w:t>O</w:t>
      </w:r>
      <w:r w:rsidR="0091632A">
        <w:t xml:space="preserve"> shall be responsible for the initial production of the Transmission Interface Agreement (which shall be substantially in the form of Schedule </w:t>
      </w:r>
      <w:r w:rsidR="00AA2E2F">
        <w:t>Fifteen</w:t>
      </w:r>
      <w:r w:rsidR="0091632A">
        <w:t xml:space="preserve"> to the STC).  </w:t>
      </w:r>
    </w:p>
    <w:p w14:paraId="2CE90DD7" w14:textId="112375C0" w:rsidR="0035174E" w:rsidRDefault="00252EFD" w:rsidP="0035174E">
      <w:pPr>
        <w:pStyle w:val="Heading4"/>
        <w:tabs>
          <w:tab w:val="clear" w:pos="0"/>
          <w:tab w:val="num" w:pos="720"/>
        </w:tabs>
        <w:ind w:left="720" w:hanging="720"/>
        <w:jc w:val="both"/>
      </w:pPr>
      <w:r>
        <w:t>The Company</w:t>
      </w:r>
      <w:r w:rsidR="0091632A">
        <w:t xml:space="preserve"> or the relevant TO who is to be the counterparty to this agreement shall agree the content of the Transmission Interface Agreement with the TO and countersign the agreement within </w:t>
      </w:r>
      <w:r w:rsidR="00AA2E2F">
        <w:t>3</w:t>
      </w:r>
      <w:r w:rsidR="0091632A">
        <w:t xml:space="preserve"> months of receipt of the initial draft.</w:t>
      </w:r>
    </w:p>
    <w:p w14:paraId="03C4B4FF" w14:textId="77777777" w:rsidR="00050E16" w:rsidRPr="00116D38" w:rsidRDefault="00050E16" w:rsidP="00116D38"/>
    <w:p w14:paraId="2C603D7B" w14:textId="77777777" w:rsidR="002D41F9" w:rsidRPr="00116D38" w:rsidRDefault="00050E16" w:rsidP="00116D38">
      <w:pPr>
        <w:pStyle w:val="Heading3"/>
      </w:pPr>
      <w:r>
        <w:rPr>
          <w:b/>
        </w:rPr>
        <w:t xml:space="preserve">Transmission Site Interface Specification </w:t>
      </w:r>
    </w:p>
    <w:p w14:paraId="03235CEC" w14:textId="77777777" w:rsidR="000B6304" w:rsidRDefault="002D41F9" w:rsidP="002D41F9">
      <w:pPr>
        <w:pStyle w:val="Heading4"/>
        <w:tabs>
          <w:tab w:val="clear" w:pos="0"/>
          <w:tab w:val="num" w:pos="709"/>
        </w:tabs>
        <w:ind w:left="709" w:hanging="709"/>
        <w:jc w:val="both"/>
      </w:pPr>
      <w:r>
        <w:t>At each Transmission Interface Site, ea</w:t>
      </w:r>
      <w:r w:rsidR="007007A7">
        <w:t xml:space="preserve">ch of the relevant </w:t>
      </w:r>
      <w:r w:rsidR="00212E5E">
        <w:t xml:space="preserve">Transmission Site Interface Site </w:t>
      </w:r>
      <w:r w:rsidR="007007A7">
        <w:t>Parties shall ha</w:t>
      </w:r>
      <w:r>
        <w:t>ve and maintain at all times a specification which sets out</w:t>
      </w:r>
      <w:r w:rsidR="000B6304">
        <w:t>:</w:t>
      </w:r>
    </w:p>
    <w:p w14:paraId="7EB076EA" w14:textId="77777777" w:rsidR="002D41F9" w:rsidRDefault="002D41F9" w:rsidP="00116D38">
      <w:pPr>
        <w:pStyle w:val="Heading4"/>
        <w:numPr>
          <w:ilvl w:val="5"/>
          <w:numId w:val="16"/>
        </w:numPr>
        <w:tabs>
          <w:tab w:val="clear" w:pos="360"/>
          <w:tab w:val="num" w:pos="1134"/>
        </w:tabs>
        <w:ind w:left="1134"/>
        <w:jc w:val="both"/>
      </w:pPr>
      <w:r>
        <w:t>a description of their Transmission Interface Assets at the Transmission Interface Site and a clear identification of the boundary between their Transmission Interface Assets and any other Transmission Interface Assets at t</w:t>
      </w:r>
      <w:r w:rsidR="000B6304">
        <w:t>hat Transmission Interface Site;</w:t>
      </w:r>
    </w:p>
    <w:p w14:paraId="52CEDD27" w14:textId="77777777" w:rsidR="00244151" w:rsidRPr="00116D38" w:rsidRDefault="00244151" w:rsidP="00116D38">
      <w:pPr>
        <w:numPr>
          <w:ilvl w:val="0"/>
          <w:numId w:val="17"/>
        </w:numPr>
        <w:tabs>
          <w:tab w:val="clear" w:pos="720"/>
          <w:tab w:val="num" w:pos="1134"/>
        </w:tabs>
        <w:ind w:left="1134"/>
        <w:jc w:val="both"/>
      </w:pPr>
      <w:r>
        <w:t>a description of the technical, design and operational criteria which that Transmission Interface Site Party has applied to its equipment in planning and developing its Transmission System.</w:t>
      </w:r>
    </w:p>
    <w:p w14:paraId="65071288" w14:textId="77777777" w:rsidR="000B6304" w:rsidRPr="00116D38" w:rsidRDefault="000B6304" w:rsidP="00116D38"/>
    <w:p w14:paraId="5B5EE4CA" w14:textId="77777777" w:rsidR="00AC6D7D" w:rsidRPr="00244151" w:rsidRDefault="00AC6D7D" w:rsidP="00AC6D7D">
      <w:pPr>
        <w:pStyle w:val="Heading3"/>
      </w:pPr>
      <w:r>
        <w:rPr>
          <w:b/>
        </w:rPr>
        <w:t xml:space="preserve">Embedded Transmission Interface Agreement </w:t>
      </w:r>
    </w:p>
    <w:p w14:paraId="627BFD1C" w14:textId="77777777" w:rsidR="00AC6D7D" w:rsidRDefault="00AC6D7D" w:rsidP="00AC6D7D">
      <w:pPr>
        <w:pStyle w:val="Heading4"/>
        <w:tabs>
          <w:tab w:val="clear" w:pos="0"/>
          <w:tab w:val="num" w:pos="720"/>
        </w:tabs>
        <w:ind w:left="720" w:hanging="720"/>
        <w:jc w:val="both"/>
      </w:pPr>
      <w:r>
        <w:t xml:space="preserve">This agreement governs the arrangements for the installation of assets, access and the use of services at Embedded Transmission Interface Sites.  </w:t>
      </w:r>
    </w:p>
    <w:p w14:paraId="49AA124F" w14:textId="77777777" w:rsidR="00AC6D7D" w:rsidRDefault="00AC6D7D" w:rsidP="00AC6D7D">
      <w:pPr>
        <w:pStyle w:val="Heading4"/>
        <w:tabs>
          <w:tab w:val="clear" w:pos="0"/>
          <w:tab w:val="num" w:pos="720"/>
        </w:tabs>
        <w:ind w:left="720" w:hanging="720"/>
        <w:jc w:val="both"/>
      </w:pPr>
      <w:r>
        <w:t>The TO shall agree the Embedded Transmission Interface Agreement with the Distribution Network Operator</w:t>
      </w:r>
      <w:r w:rsidR="0011213D">
        <w:t>.</w:t>
      </w:r>
      <w:r>
        <w:t xml:space="preserve"> </w:t>
      </w:r>
    </w:p>
    <w:p w14:paraId="1C8D3333" w14:textId="1868F6DB" w:rsidR="00AC6D7D" w:rsidRDefault="00252EFD" w:rsidP="00AC6D7D">
      <w:pPr>
        <w:pStyle w:val="Heading4"/>
        <w:tabs>
          <w:tab w:val="clear" w:pos="0"/>
          <w:tab w:val="num" w:pos="720"/>
        </w:tabs>
        <w:ind w:left="720" w:hanging="720"/>
        <w:jc w:val="both"/>
      </w:pPr>
      <w:r>
        <w:t>The Company</w:t>
      </w:r>
      <w:r w:rsidR="00AC6D7D">
        <w:t xml:space="preserve"> or the relevant TO who is to be the counterparty to this agreement shall agree the content of the Transmission Interface Agreement with the TO and countersign the agreement within 3 months of receipt of the initial draft.</w:t>
      </w:r>
    </w:p>
    <w:p w14:paraId="6FF1DE7A" w14:textId="77777777" w:rsidR="001D1CBD" w:rsidRPr="00244151" w:rsidRDefault="001D1CBD" w:rsidP="001D1CBD">
      <w:pPr>
        <w:pStyle w:val="Heading3"/>
      </w:pPr>
      <w:r>
        <w:rPr>
          <w:b/>
        </w:rPr>
        <w:t xml:space="preserve">Embedded Transmission Interface Site Specification </w:t>
      </w:r>
    </w:p>
    <w:p w14:paraId="2CF0DBF1" w14:textId="77777777" w:rsidR="001D1CBD" w:rsidRDefault="001D1CBD" w:rsidP="001D1CBD">
      <w:pPr>
        <w:pStyle w:val="Heading4"/>
        <w:tabs>
          <w:tab w:val="clear" w:pos="0"/>
          <w:tab w:val="num" w:pos="709"/>
        </w:tabs>
        <w:ind w:left="709" w:hanging="709"/>
        <w:jc w:val="both"/>
      </w:pPr>
      <w:r>
        <w:t xml:space="preserve">Each TO shall have and maintain at all times a specification in relation to each Embedded Transmission Interface Site, which sets out </w:t>
      </w:r>
    </w:p>
    <w:p w14:paraId="2F327C80" w14:textId="77777777" w:rsidR="001D1CBD" w:rsidRDefault="001D1CBD" w:rsidP="001D1CBD">
      <w:pPr>
        <w:pStyle w:val="Heading4"/>
        <w:numPr>
          <w:ilvl w:val="3"/>
          <w:numId w:val="18"/>
        </w:numPr>
        <w:tabs>
          <w:tab w:val="clear" w:pos="360"/>
          <w:tab w:val="num" w:pos="1134"/>
        </w:tabs>
        <w:ind w:left="1134"/>
        <w:jc w:val="both"/>
      </w:pPr>
      <w:r>
        <w:t>a description of the Embedded Transmission Interface Assets at the Embedded Transmission Interface Site and a clear identification of the boundary between Embedded Transmission Interface Assets and Embedded Transmission Counterparty Equipment;</w:t>
      </w:r>
    </w:p>
    <w:p w14:paraId="3EDF0D12" w14:textId="71E33955" w:rsidR="001D1CBD" w:rsidRDefault="001D1CBD" w:rsidP="001D1CBD">
      <w:pPr>
        <w:numPr>
          <w:ilvl w:val="0"/>
          <w:numId w:val="17"/>
        </w:numPr>
        <w:tabs>
          <w:tab w:val="clear" w:pos="720"/>
          <w:tab w:val="num" w:pos="1134"/>
        </w:tabs>
        <w:ind w:left="1134"/>
        <w:jc w:val="both"/>
      </w:pPr>
      <w:r>
        <w:t xml:space="preserve">any information reasonably requested by </w:t>
      </w:r>
      <w:r w:rsidR="00252EFD">
        <w:t>The Company</w:t>
      </w:r>
      <w:r>
        <w:t xml:space="preserve"> in order to enable </w:t>
      </w:r>
      <w:r w:rsidR="00252EFD">
        <w:t>The Company</w:t>
      </w:r>
      <w:r>
        <w:t xml:space="preserve"> to settle or amend its Embedded Transmission Bilateral Agreement in respect of the Embedded Transmission Interface Site;</w:t>
      </w:r>
    </w:p>
    <w:p w14:paraId="0E054BD3" w14:textId="77777777" w:rsidR="001D1CBD" w:rsidRDefault="001D1CBD" w:rsidP="001D1CBD">
      <w:pPr>
        <w:numPr>
          <w:ilvl w:val="0"/>
          <w:numId w:val="17"/>
        </w:numPr>
        <w:tabs>
          <w:tab w:val="clear" w:pos="720"/>
          <w:tab w:val="num" w:pos="1134"/>
        </w:tabs>
        <w:ind w:left="1134"/>
        <w:jc w:val="both"/>
      </w:pPr>
      <w:r>
        <w:t>a description of the technical design and operational criteria of the Embedded Transmission Counterparty Equipment at the Embedded Transmission Interface Site which the TO, has used in planning and developing its Transmission System.</w:t>
      </w:r>
    </w:p>
    <w:p w14:paraId="7C3AA0C9" w14:textId="77777777" w:rsidR="001D1CBD" w:rsidRPr="00244151" w:rsidRDefault="001D1CBD" w:rsidP="001D1CBD">
      <w:pPr>
        <w:pStyle w:val="Heading3"/>
      </w:pPr>
      <w:r>
        <w:rPr>
          <w:b/>
        </w:rPr>
        <w:lastRenderedPageBreak/>
        <w:t xml:space="preserve">Services Capability Specification </w:t>
      </w:r>
    </w:p>
    <w:p w14:paraId="703735A1" w14:textId="77777777" w:rsidR="001D1CBD" w:rsidRDefault="001D1CBD" w:rsidP="001D1CBD">
      <w:pPr>
        <w:pStyle w:val="Heading4"/>
        <w:tabs>
          <w:tab w:val="clear" w:pos="0"/>
          <w:tab w:val="num" w:pos="709"/>
        </w:tabs>
        <w:ind w:left="709" w:hanging="709"/>
        <w:jc w:val="both"/>
      </w:pPr>
      <w:r>
        <w:t xml:space="preserve">Each TO shall have and maintain at all times a specification </w:t>
      </w:r>
      <w:r w:rsidR="009B53C8">
        <w:t xml:space="preserve">of its Transmission Services which includes without limitation: </w:t>
      </w:r>
      <w:r>
        <w:t xml:space="preserve"> </w:t>
      </w:r>
    </w:p>
    <w:p w14:paraId="11115003" w14:textId="77777777" w:rsidR="009B53C8" w:rsidRDefault="009B53C8" w:rsidP="001D1CBD">
      <w:pPr>
        <w:pStyle w:val="Heading4"/>
        <w:numPr>
          <w:ilvl w:val="3"/>
          <w:numId w:val="18"/>
        </w:numPr>
        <w:tabs>
          <w:tab w:val="clear" w:pos="360"/>
          <w:tab w:val="num" w:pos="1134"/>
        </w:tabs>
        <w:ind w:left="1134"/>
        <w:jc w:val="both"/>
      </w:pPr>
      <w:r>
        <w:t>Information describing parameters and levels within and to which its Transmission Services have been planned to be provided;</w:t>
      </w:r>
    </w:p>
    <w:p w14:paraId="60373391" w14:textId="77777777" w:rsidR="001D1CBD" w:rsidRDefault="009B53C8" w:rsidP="001D1CBD">
      <w:pPr>
        <w:pStyle w:val="Heading4"/>
        <w:numPr>
          <w:ilvl w:val="3"/>
          <w:numId w:val="18"/>
        </w:numPr>
        <w:tabs>
          <w:tab w:val="clear" w:pos="360"/>
          <w:tab w:val="num" w:pos="1134"/>
        </w:tabs>
        <w:ind w:left="1134"/>
        <w:jc w:val="both"/>
      </w:pPr>
      <w:r>
        <w:t xml:space="preserve">Identify the technical limits that would normally apply to the provision of its Transmission Services. </w:t>
      </w:r>
    </w:p>
    <w:p w14:paraId="40C22F85" w14:textId="77777777" w:rsidR="001D1CBD" w:rsidRPr="00244151" w:rsidRDefault="001D1CBD" w:rsidP="001D1CBD">
      <w:pPr>
        <w:pStyle w:val="Heading3"/>
      </w:pPr>
      <w:r>
        <w:rPr>
          <w:b/>
        </w:rPr>
        <w:t xml:space="preserve">Connection Site Specification </w:t>
      </w:r>
    </w:p>
    <w:p w14:paraId="74A5E618" w14:textId="77777777" w:rsidR="001D1CBD" w:rsidRDefault="001D1CBD" w:rsidP="001D1CBD">
      <w:pPr>
        <w:pStyle w:val="Heading4"/>
        <w:tabs>
          <w:tab w:val="clear" w:pos="0"/>
          <w:tab w:val="num" w:pos="709"/>
        </w:tabs>
        <w:ind w:left="709" w:hanging="709"/>
        <w:jc w:val="both"/>
      </w:pPr>
      <w:r>
        <w:t xml:space="preserve">Each TO shall have and maintain at all times a specification in relation to each </w:t>
      </w:r>
      <w:r w:rsidR="0057135B">
        <w:t>Connection</w:t>
      </w:r>
      <w:r>
        <w:t xml:space="preserve"> Site, which sets out </w:t>
      </w:r>
    </w:p>
    <w:p w14:paraId="1B790C53" w14:textId="77777777" w:rsidR="0057135B" w:rsidRDefault="001D1CBD" w:rsidP="001D1CBD">
      <w:pPr>
        <w:pStyle w:val="Heading4"/>
        <w:numPr>
          <w:ilvl w:val="3"/>
          <w:numId w:val="18"/>
        </w:numPr>
        <w:tabs>
          <w:tab w:val="clear" w:pos="360"/>
          <w:tab w:val="num" w:pos="1134"/>
        </w:tabs>
        <w:ind w:left="1134"/>
        <w:jc w:val="both"/>
      </w:pPr>
      <w:r>
        <w:t xml:space="preserve">a description of the </w:t>
      </w:r>
      <w:r w:rsidR="0057135B">
        <w:t>Transmission Connection</w:t>
      </w:r>
      <w:r>
        <w:t xml:space="preserve"> Assets at the </w:t>
      </w:r>
      <w:r w:rsidR="0057135B">
        <w:t>Connection</w:t>
      </w:r>
      <w:r>
        <w:t xml:space="preserve"> Site and a clear identification of the boundary between </w:t>
      </w:r>
      <w:r w:rsidR="0057135B">
        <w:t>Transmission Connection Assets and User Equipment;</w:t>
      </w:r>
    </w:p>
    <w:p w14:paraId="0DDA8B52" w14:textId="74B01284" w:rsidR="0057135B" w:rsidRDefault="0057135B" w:rsidP="001D1CBD">
      <w:pPr>
        <w:pStyle w:val="Heading4"/>
        <w:numPr>
          <w:ilvl w:val="3"/>
          <w:numId w:val="18"/>
        </w:numPr>
        <w:tabs>
          <w:tab w:val="clear" w:pos="360"/>
          <w:tab w:val="num" w:pos="1134"/>
        </w:tabs>
        <w:ind w:left="1134"/>
        <w:jc w:val="both"/>
      </w:pPr>
      <w:r>
        <w:t xml:space="preserve">any information reasonably requested by </w:t>
      </w:r>
      <w:r w:rsidR="00252EFD">
        <w:t>The Company</w:t>
      </w:r>
      <w:r>
        <w:t xml:space="preserve"> in order to enable </w:t>
      </w:r>
      <w:r w:rsidR="00252EFD">
        <w:t>The Company</w:t>
      </w:r>
      <w:r>
        <w:t xml:space="preserve"> to settle or amend its bilateral agreement with such a User in respect of the Connection Site;</w:t>
      </w:r>
    </w:p>
    <w:p w14:paraId="141F80FD" w14:textId="77777777" w:rsidR="001D1CBD" w:rsidRDefault="0057135B" w:rsidP="001D1CBD">
      <w:pPr>
        <w:pStyle w:val="Heading4"/>
        <w:numPr>
          <w:ilvl w:val="3"/>
          <w:numId w:val="18"/>
        </w:numPr>
        <w:tabs>
          <w:tab w:val="clear" w:pos="360"/>
          <w:tab w:val="num" w:pos="1134"/>
        </w:tabs>
        <w:ind w:left="1134"/>
        <w:jc w:val="both"/>
      </w:pPr>
      <w:r>
        <w:t>a description of the technical design and operational criteria which the TO in planning and developing its Transmission System, had assumed would apply to the User Equipment at the Connection Site.</w:t>
      </w:r>
    </w:p>
    <w:p w14:paraId="17A4263B" w14:textId="77777777" w:rsidR="0035174E" w:rsidRPr="00116D38" w:rsidRDefault="001D1CBD" w:rsidP="00116D38">
      <w:pPr>
        <w:pStyle w:val="Heading3"/>
      </w:pPr>
      <w:r>
        <w:rPr>
          <w:b/>
        </w:rPr>
        <w:t>Completion Report</w:t>
      </w:r>
      <w:r w:rsidR="00050E16">
        <w:rPr>
          <w:b/>
        </w:rPr>
        <w:t xml:space="preserve"> </w:t>
      </w:r>
    </w:p>
    <w:p w14:paraId="0F5B6161" w14:textId="77777777" w:rsidR="003C405C" w:rsidRPr="00190D3B" w:rsidRDefault="003C405C" w:rsidP="003C405C">
      <w:pPr>
        <w:pStyle w:val="Heading4"/>
        <w:tabs>
          <w:tab w:val="clear" w:pos="0"/>
          <w:tab w:val="num" w:pos="709"/>
        </w:tabs>
        <w:ind w:left="709" w:hanging="709"/>
        <w:jc w:val="both"/>
      </w:pPr>
      <w:r>
        <w:t xml:space="preserve">In accordance with Appendix S of Schedule 9 of the STC, </w:t>
      </w:r>
      <w:r w:rsidR="007B66C7">
        <w:t xml:space="preserve">Each TO shall </w:t>
      </w:r>
      <w:r>
        <w:t>provide a report addressing the matters set out below:</w:t>
      </w:r>
    </w:p>
    <w:p w14:paraId="3FB385B4" w14:textId="77777777" w:rsidR="003C405C" w:rsidRPr="00116D38" w:rsidRDefault="003C405C" w:rsidP="00116D38"/>
    <w:p w14:paraId="651D1E75" w14:textId="77777777" w:rsidR="003C405C" w:rsidRPr="00190D3B" w:rsidRDefault="003C405C" w:rsidP="00116D38">
      <w:pPr>
        <w:numPr>
          <w:ilvl w:val="0"/>
          <w:numId w:val="17"/>
        </w:numPr>
        <w:tabs>
          <w:tab w:val="clear" w:pos="720"/>
          <w:tab w:val="num" w:pos="1440"/>
          <w:tab w:val="left" w:pos="4253"/>
        </w:tabs>
        <w:spacing w:after="0"/>
        <w:ind w:left="1440"/>
        <w:jc w:val="both"/>
      </w:pPr>
      <w:r w:rsidRPr="00190D3B">
        <w:t xml:space="preserve">Confirmation of Compliance Statement; </w:t>
      </w:r>
    </w:p>
    <w:p w14:paraId="29266711" w14:textId="77777777" w:rsidR="003C405C" w:rsidRPr="00190D3B" w:rsidRDefault="003C405C" w:rsidP="00116D38">
      <w:pPr>
        <w:tabs>
          <w:tab w:val="left" w:pos="4253"/>
        </w:tabs>
        <w:spacing w:after="0"/>
        <w:ind w:left="3240"/>
      </w:pPr>
    </w:p>
    <w:p w14:paraId="414CB49E" w14:textId="77777777" w:rsidR="003C405C" w:rsidRPr="00190D3B" w:rsidRDefault="003C405C" w:rsidP="00116D38">
      <w:pPr>
        <w:numPr>
          <w:ilvl w:val="0"/>
          <w:numId w:val="17"/>
        </w:numPr>
        <w:tabs>
          <w:tab w:val="clear" w:pos="720"/>
          <w:tab w:val="num" w:pos="1440"/>
          <w:tab w:val="left" w:pos="4253"/>
        </w:tabs>
        <w:spacing w:after="0"/>
        <w:ind w:left="1440"/>
        <w:jc w:val="both"/>
      </w:pPr>
      <w:r w:rsidRPr="00190D3B">
        <w:t xml:space="preserve">type test results\reports; </w:t>
      </w:r>
    </w:p>
    <w:p w14:paraId="36B9E924" w14:textId="77777777" w:rsidR="003C405C" w:rsidRPr="00190D3B" w:rsidRDefault="003C405C" w:rsidP="00116D38">
      <w:pPr>
        <w:tabs>
          <w:tab w:val="left" w:pos="4253"/>
        </w:tabs>
        <w:spacing w:after="0"/>
        <w:ind w:left="720"/>
      </w:pPr>
    </w:p>
    <w:p w14:paraId="1531D875" w14:textId="77777777" w:rsidR="003C405C" w:rsidRPr="00190D3B" w:rsidRDefault="003C405C" w:rsidP="00116D38">
      <w:pPr>
        <w:numPr>
          <w:ilvl w:val="0"/>
          <w:numId w:val="17"/>
        </w:numPr>
        <w:tabs>
          <w:tab w:val="clear" w:pos="720"/>
          <w:tab w:val="num" w:pos="1440"/>
          <w:tab w:val="left" w:pos="4253"/>
        </w:tabs>
        <w:spacing w:after="0"/>
        <w:ind w:left="1440"/>
        <w:jc w:val="both"/>
      </w:pPr>
      <w:r w:rsidRPr="00190D3B">
        <w:t>confirmation that the signed CUSC Interface Agreement(s) are in place;</w:t>
      </w:r>
    </w:p>
    <w:p w14:paraId="3449B3D5" w14:textId="77777777" w:rsidR="003C405C" w:rsidRPr="00190D3B" w:rsidRDefault="003C405C" w:rsidP="00116D38">
      <w:pPr>
        <w:tabs>
          <w:tab w:val="left" w:pos="4253"/>
        </w:tabs>
        <w:spacing w:after="0"/>
        <w:ind w:left="720"/>
      </w:pPr>
    </w:p>
    <w:p w14:paraId="0A84B61E" w14:textId="77777777" w:rsidR="003C405C" w:rsidRPr="00190D3B" w:rsidRDefault="003C405C" w:rsidP="00116D38">
      <w:pPr>
        <w:numPr>
          <w:ilvl w:val="0"/>
          <w:numId w:val="17"/>
        </w:numPr>
        <w:tabs>
          <w:tab w:val="clear" w:pos="720"/>
          <w:tab w:val="num" w:pos="1440"/>
          <w:tab w:val="left" w:pos="4253"/>
        </w:tabs>
        <w:spacing w:after="0"/>
        <w:ind w:left="1440"/>
        <w:jc w:val="both"/>
      </w:pPr>
      <w:r w:rsidRPr="00190D3B">
        <w:t xml:space="preserve">confirmation that the signed Transmission Interface Agreement/Embedded Transmission Interface Agreement is in place; </w:t>
      </w:r>
    </w:p>
    <w:p w14:paraId="204B582B" w14:textId="77777777" w:rsidR="003C405C" w:rsidRPr="00190D3B" w:rsidRDefault="003C405C" w:rsidP="00116D38">
      <w:pPr>
        <w:tabs>
          <w:tab w:val="left" w:pos="4253"/>
        </w:tabs>
        <w:spacing w:after="0"/>
        <w:ind w:left="720"/>
      </w:pPr>
    </w:p>
    <w:p w14:paraId="0582371A" w14:textId="77777777" w:rsidR="003C405C" w:rsidRPr="00190D3B" w:rsidRDefault="003C405C" w:rsidP="00116D38">
      <w:pPr>
        <w:numPr>
          <w:ilvl w:val="0"/>
          <w:numId w:val="17"/>
        </w:numPr>
        <w:tabs>
          <w:tab w:val="clear" w:pos="720"/>
          <w:tab w:val="num" w:pos="1440"/>
          <w:tab w:val="left" w:pos="4253"/>
        </w:tabs>
        <w:spacing w:after="0"/>
        <w:ind w:left="1440"/>
        <w:jc w:val="both"/>
      </w:pPr>
      <w:r w:rsidRPr="00190D3B">
        <w:t>confirmation that the signed Transmission Interface Site Specification/Embedded Transmission Site Specification is in place;</w:t>
      </w:r>
    </w:p>
    <w:p w14:paraId="6F888CE0" w14:textId="77777777" w:rsidR="003C405C" w:rsidRPr="00190D3B" w:rsidRDefault="003C405C" w:rsidP="00116D38">
      <w:pPr>
        <w:tabs>
          <w:tab w:val="left" w:pos="4253"/>
        </w:tabs>
        <w:spacing w:after="0"/>
        <w:ind w:left="720"/>
      </w:pPr>
    </w:p>
    <w:p w14:paraId="64916290" w14:textId="77777777" w:rsidR="003C405C" w:rsidRPr="00190D3B" w:rsidRDefault="003C405C" w:rsidP="00116D38">
      <w:pPr>
        <w:numPr>
          <w:ilvl w:val="0"/>
          <w:numId w:val="17"/>
        </w:numPr>
        <w:tabs>
          <w:tab w:val="clear" w:pos="720"/>
          <w:tab w:val="num" w:pos="1440"/>
          <w:tab w:val="left" w:pos="4253"/>
        </w:tabs>
        <w:spacing w:after="0"/>
        <w:ind w:left="1440"/>
        <w:jc w:val="both"/>
      </w:pPr>
      <w:r w:rsidRPr="00190D3B">
        <w:t>confirmation that the Services Capability Specification is in place;</w:t>
      </w:r>
    </w:p>
    <w:p w14:paraId="387F0B73" w14:textId="77777777" w:rsidR="003C405C" w:rsidRPr="00190D3B" w:rsidRDefault="003C405C" w:rsidP="00116D38">
      <w:pPr>
        <w:tabs>
          <w:tab w:val="left" w:pos="4253"/>
        </w:tabs>
        <w:spacing w:after="0"/>
        <w:ind w:left="720"/>
      </w:pPr>
    </w:p>
    <w:p w14:paraId="7CE70C25" w14:textId="77777777" w:rsidR="003C405C" w:rsidRPr="00190D3B" w:rsidRDefault="003C405C" w:rsidP="00116D38">
      <w:pPr>
        <w:numPr>
          <w:ilvl w:val="0"/>
          <w:numId w:val="17"/>
        </w:numPr>
        <w:tabs>
          <w:tab w:val="clear" w:pos="720"/>
          <w:tab w:val="num" w:pos="1440"/>
          <w:tab w:val="left" w:pos="4253"/>
        </w:tabs>
        <w:spacing w:after="0"/>
        <w:ind w:left="1440"/>
        <w:jc w:val="both"/>
      </w:pPr>
      <w:r w:rsidRPr="00190D3B">
        <w:t>confirmation that Safety Rules have been exchanged;</w:t>
      </w:r>
    </w:p>
    <w:p w14:paraId="46C9F1AF" w14:textId="77777777" w:rsidR="003C405C" w:rsidRPr="00190D3B" w:rsidRDefault="003C405C" w:rsidP="00116D38">
      <w:pPr>
        <w:tabs>
          <w:tab w:val="left" w:pos="4253"/>
        </w:tabs>
        <w:spacing w:after="0"/>
        <w:ind w:left="720"/>
      </w:pPr>
    </w:p>
    <w:p w14:paraId="4C49A55C" w14:textId="77777777" w:rsidR="003C405C" w:rsidRPr="00190D3B" w:rsidRDefault="003C405C" w:rsidP="00116D38">
      <w:pPr>
        <w:numPr>
          <w:ilvl w:val="0"/>
          <w:numId w:val="17"/>
        </w:numPr>
        <w:tabs>
          <w:tab w:val="clear" w:pos="720"/>
          <w:tab w:val="num" w:pos="1440"/>
          <w:tab w:val="left" w:pos="4253"/>
        </w:tabs>
        <w:spacing w:after="0"/>
        <w:ind w:left="1440"/>
        <w:jc w:val="both"/>
      </w:pPr>
      <w:r w:rsidRPr="00190D3B">
        <w:t>confirmation that the Connection Site Specification(s) are complete and in place; and,</w:t>
      </w:r>
    </w:p>
    <w:p w14:paraId="40598BA5" w14:textId="77777777" w:rsidR="003C405C" w:rsidRPr="00190D3B" w:rsidRDefault="003C405C" w:rsidP="00116D38">
      <w:pPr>
        <w:tabs>
          <w:tab w:val="left" w:pos="4253"/>
        </w:tabs>
        <w:spacing w:after="0"/>
        <w:ind w:left="720"/>
      </w:pPr>
    </w:p>
    <w:p w14:paraId="464F0EE2" w14:textId="77777777" w:rsidR="003C405C" w:rsidRPr="00190D3B" w:rsidRDefault="003C405C" w:rsidP="00116D38">
      <w:pPr>
        <w:numPr>
          <w:ilvl w:val="0"/>
          <w:numId w:val="17"/>
        </w:numPr>
        <w:tabs>
          <w:tab w:val="clear" w:pos="720"/>
          <w:tab w:val="num" w:pos="1440"/>
          <w:tab w:val="left" w:pos="4253"/>
        </w:tabs>
        <w:spacing w:after="0"/>
        <w:ind w:left="1440"/>
        <w:jc w:val="both"/>
      </w:pPr>
      <w:r w:rsidRPr="00190D3B">
        <w:t>confirmation that the Site Responsibility Sche</w:t>
      </w:r>
      <w:r w:rsidR="00CA2EC0">
        <w:t>dule is complete and in place.</w:t>
      </w:r>
    </w:p>
    <w:p w14:paraId="61FADB0D" w14:textId="77777777" w:rsidR="00110FF6" w:rsidRDefault="00110FF6" w:rsidP="00116D38">
      <w:pPr>
        <w:pStyle w:val="Heading3"/>
        <w:numPr>
          <w:ilvl w:val="0"/>
          <w:numId w:val="0"/>
        </w:numPr>
      </w:pPr>
    </w:p>
    <w:p w14:paraId="6FB27197" w14:textId="77777777" w:rsidR="0035174E" w:rsidRPr="0035174E" w:rsidRDefault="0035174E" w:rsidP="00116D38">
      <w:pPr>
        <w:pStyle w:val="Heading3"/>
        <w:numPr>
          <w:ilvl w:val="0"/>
          <w:numId w:val="0"/>
        </w:numPr>
      </w:pPr>
    </w:p>
    <w:p w14:paraId="2BBC8EF7" w14:textId="77777777" w:rsidR="00BE7BC4" w:rsidRDefault="00244151" w:rsidP="00116D38">
      <w:pPr>
        <w:pStyle w:val="Heading2"/>
      </w:pPr>
      <w:r>
        <w:t>O</w:t>
      </w:r>
      <w:r w:rsidR="00976FA8">
        <w:t xml:space="preserve">ther </w:t>
      </w:r>
      <w:r w:rsidR="003A6AED">
        <w:t>Requirements</w:t>
      </w:r>
      <w:r w:rsidR="00976FA8">
        <w:t xml:space="preserve"> required prior to Energisation of the Offshore Transmission System</w:t>
      </w:r>
    </w:p>
    <w:p w14:paraId="7BC55CCA" w14:textId="21C351C8" w:rsidR="00907009" w:rsidRPr="00116D38" w:rsidRDefault="00BE7BC4" w:rsidP="00116D38">
      <w:pPr>
        <w:pStyle w:val="Heading3"/>
      </w:pPr>
      <w:r w:rsidRPr="00116D38">
        <w:t xml:space="preserve">Requirements </w:t>
      </w:r>
      <w:r w:rsidR="008255B0" w:rsidRPr="00116D38">
        <w:t>under o</w:t>
      </w:r>
      <w:r w:rsidR="00907009" w:rsidRPr="00116D38">
        <w:t xml:space="preserve">ther STCPs detail the process for the TO and </w:t>
      </w:r>
      <w:r w:rsidR="00252EFD">
        <w:t>The Company</w:t>
      </w:r>
      <w:r w:rsidR="00907009" w:rsidRPr="00116D38">
        <w:t xml:space="preserve"> to undertake prior to Energisation. These include but are not limited to:</w:t>
      </w:r>
    </w:p>
    <w:p w14:paraId="5D85A106" w14:textId="77777777" w:rsidR="00F258A4" w:rsidRDefault="00F258A4" w:rsidP="00116D38">
      <w:pPr>
        <w:pStyle w:val="Heading3"/>
        <w:numPr>
          <w:ilvl w:val="0"/>
          <w:numId w:val="0"/>
        </w:numPr>
      </w:pPr>
    </w:p>
    <w:p w14:paraId="6A7F55E5" w14:textId="77777777" w:rsidR="00A92AF6" w:rsidRDefault="00A92AF6" w:rsidP="00116D38">
      <w:pPr>
        <w:pStyle w:val="Heading4"/>
        <w:numPr>
          <w:ilvl w:val="3"/>
          <w:numId w:val="14"/>
        </w:numPr>
        <w:tabs>
          <w:tab w:val="clear" w:pos="360"/>
          <w:tab w:val="num" w:pos="1418"/>
        </w:tabs>
        <w:ind w:left="1418"/>
        <w:jc w:val="both"/>
      </w:pPr>
      <w:r>
        <w:t>STCP04-4 – Provision of Asset Operational Information</w:t>
      </w:r>
    </w:p>
    <w:p w14:paraId="320F0F8E" w14:textId="77777777" w:rsidR="00907009" w:rsidRPr="00116D38" w:rsidRDefault="00907009" w:rsidP="00116D38">
      <w:pPr>
        <w:pStyle w:val="Heading4"/>
        <w:numPr>
          <w:ilvl w:val="3"/>
          <w:numId w:val="14"/>
        </w:numPr>
        <w:tabs>
          <w:tab w:val="clear" w:pos="360"/>
          <w:tab w:val="num" w:pos="1418"/>
        </w:tabs>
        <w:ind w:left="1418"/>
        <w:jc w:val="both"/>
      </w:pPr>
      <w:r>
        <w:t xml:space="preserve">STCP04-6 – </w:t>
      </w:r>
      <w:r w:rsidR="00F258A4" w:rsidRPr="00DD1A7D">
        <w:rPr>
          <w:rFonts w:cs="Arial"/>
        </w:rPr>
        <w:t xml:space="preserve">Offshore Datalink Functional Specification for </w:t>
      </w:r>
      <w:r w:rsidR="00F258A4" w:rsidRPr="00DD1A7D">
        <w:rPr>
          <w:rFonts w:cs="Arial"/>
          <w:szCs w:val="40"/>
        </w:rPr>
        <w:t>Telecontrol Communication Interface</w:t>
      </w:r>
      <w:r w:rsidR="00BE7BC4">
        <w:rPr>
          <w:rFonts w:cs="Arial"/>
          <w:szCs w:val="40"/>
        </w:rPr>
        <w:t xml:space="preserve"> for the establishment and testing of communication arra</w:t>
      </w:r>
      <w:r w:rsidR="00C3115B">
        <w:rPr>
          <w:rFonts w:cs="Arial"/>
          <w:szCs w:val="40"/>
        </w:rPr>
        <w:t>n</w:t>
      </w:r>
      <w:r w:rsidR="00BE7BC4">
        <w:rPr>
          <w:rFonts w:cs="Arial"/>
          <w:szCs w:val="40"/>
        </w:rPr>
        <w:t>gements.</w:t>
      </w:r>
      <w:r w:rsidR="00F258A4">
        <w:t xml:space="preserve"> </w:t>
      </w:r>
    </w:p>
    <w:p w14:paraId="06D47A81" w14:textId="77777777" w:rsidR="00F258A4" w:rsidRDefault="00907009" w:rsidP="00116D38">
      <w:pPr>
        <w:pStyle w:val="Heading4"/>
        <w:numPr>
          <w:ilvl w:val="3"/>
          <w:numId w:val="14"/>
        </w:numPr>
        <w:tabs>
          <w:tab w:val="clear" w:pos="360"/>
          <w:tab w:val="num" w:pos="1418"/>
        </w:tabs>
        <w:ind w:left="1418"/>
        <w:jc w:val="both"/>
      </w:pPr>
      <w:r>
        <w:t>STCP</w:t>
      </w:r>
      <w:r w:rsidR="00F258A4">
        <w:t>09-1 – Safety Coordination between Parties</w:t>
      </w:r>
    </w:p>
    <w:p w14:paraId="206C5805" w14:textId="77777777" w:rsidR="00907009" w:rsidRDefault="00F258A4" w:rsidP="00116D38">
      <w:pPr>
        <w:pStyle w:val="Heading4"/>
        <w:numPr>
          <w:ilvl w:val="3"/>
          <w:numId w:val="14"/>
        </w:numPr>
        <w:tabs>
          <w:tab w:val="clear" w:pos="360"/>
          <w:tab w:val="num" w:pos="1418"/>
        </w:tabs>
        <w:ind w:left="1418"/>
        <w:jc w:val="both"/>
      </w:pPr>
      <w:r>
        <w:t>STCP</w:t>
      </w:r>
      <w:r w:rsidR="00907009">
        <w:t>11-2 – Outage Planning Data Exchange</w:t>
      </w:r>
    </w:p>
    <w:p w14:paraId="77797149" w14:textId="77777777" w:rsidR="00907009" w:rsidRDefault="00907009" w:rsidP="00116D38">
      <w:pPr>
        <w:pStyle w:val="Heading4"/>
        <w:numPr>
          <w:ilvl w:val="3"/>
          <w:numId w:val="14"/>
        </w:numPr>
        <w:tabs>
          <w:tab w:val="clear" w:pos="360"/>
          <w:tab w:val="num" w:pos="1418"/>
        </w:tabs>
        <w:ind w:left="1418"/>
        <w:jc w:val="both"/>
      </w:pPr>
      <w:r>
        <w:t>STCP16-1 – Investment Planning</w:t>
      </w:r>
    </w:p>
    <w:p w14:paraId="08FBE393" w14:textId="77777777" w:rsidR="000B6304" w:rsidRPr="00116D38" w:rsidRDefault="00907009" w:rsidP="00116D38">
      <w:pPr>
        <w:pStyle w:val="Heading4"/>
        <w:numPr>
          <w:ilvl w:val="3"/>
          <w:numId w:val="14"/>
        </w:numPr>
        <w:tabs>
          <w:tab w:val="clear" w:pos="360"/>
          <w:tab w:val="num" w:pos="1418"/>
        </w:tabs>
        <w:ind w:left="1418"/>
        <w:jc w:val="both"/>
      </w:pPr>
      <w:r>
        <w:t>STCP18-1 – Connection and Modification Application</w:t>
      </w:r>
    </w:p>
    <w:p w14:paraId="4256412A" w14:textId="77777777" w:rsidR="000B6304" w:rsidRDefault="00907009" w:rsidP="00116D38">
      <w:pPr>
        <w:pStyle w:val="Heading4"/>
        <w:numPr>
          <w:ilvl w:val="3"/>
          <w:numId w:val="14"/>
        </w:numPr>
        <w:tabs>
          <w:tab w:val="clear" w:pos="360"/>
          <w:tab w:val="num" w:pos="1418"/>
        </w:tabs>
        <w:ind w:left="1418"/>
        <w:jc w:val="both"/>
      </w:pPr>
      <w:r>
        <w:t>STCP</w:t>
      </w:r>
      <w:r w:rsidR="000B6304">
        <w:t xml:space="preserve">19-2 – </w:t>
      </w:r>
      <w:r w:rsidR="00C3115B">
        <w:t>Construction Process and Scheme Closure</w:t>
      </w:r>
      <w:r w:rsidR="000B6304">
        <w:t xml:space="preserve"> </w:t>
      </w:r>
    </w:p>
    <w:p w14:paraId="020EBC08" w14:textId="77777777" w:rsidR="00B62FAA" w:rsidRDefault="000B6304" w:rsidP="00116D38">
      <w:pPr>
        <w:pStyle w:val="Heading4"/>
        <w:numPr>
          <w:ilvl w:val="3"/>
          <w:numId w:val="14"/>
        </w:numPr>
        <w:tabs>
          <w:tab w:val="clear" w:pos="360"/>
          <w:tab w:val="num" w:pos="1418"/>
        </w:tabs>
        <w:ind w:left="1418"/>
        <w:jc w:val="both"/>
      </w:pPr>
      <w:r>
        <w:t>STCP</w:t>
      </w:r>
      <w:r w:rsidR="00B62FAA">
        <w:t>19-3 – Operational Notification</w:t>
      </w:r>
      <w:r w:rsidR="00C3115B">
        <w:t xml:space="preserve"> and Compliance Testing</w:t>
      </w:r>
    </w:p>
    <w:p w14:paraId="0A50353C" w14:textId="77777777" w:rsidR="00EE7425" w:rsidRDefault="00B62FAA" w:rsidP="00116D38">
      <w:pPr>
        <w:pStyle w:val="Heading4"/>
        <w:numPr>
          <w:ilvl w:val="3"/>
          <w:numId w:val="14"/>
        </w:numPr>
        <w:tabs>
          <w:tab w:val="clear" w:pos="360"/>
          <w:tab w:val="num" w:pos="1418"/>
        </w:tabs>
        <w:ind w:left="1418"/>
        <w:jc w:val="both"/>
      </w:pPr>
      <w:r>
        <w:t>STCP</w:t>
      </w:r>
      <w:r w:rsidR="00EE7425">
        <w:t>19-4 – Commissioning and Decommissioning</w:t>
      </w:r>
    </w:p>
    <w:p w14:paraId="4216E65D" w14:textId="77777777" w:rsidR="00907009" w:rsidRDefault="00EE7425" w:rsidP="00116D38">
      <w:pPr>
        <w:pStyle w:val="Heading4"/>
        <w:numPr>
          <w:ilvl w:val="3"/>
          <w:numId w:val="14"/>
        </w:numPr>
        <w:tabs>
          <w:tab w:val="clear" w:pos="360"/>
          <w:tab w:val="num" w:pos="1418"/>
        </w:tabs>
        <w:ind w:left="1418"/>
        <w:jc w:val="both"/>
      </w:pPr>
      <w:r>
        <w:t>STCP</w:t>
      </w:r>
      <w:r w:rsidR="00907009">
        <w:t>22-1 – Production of Models for NETS Planning</w:t>
      </w:r>
    </w:p>
    <w:p w14:paraId="039044A9" w14:textId="77777777" w:rsidR="00907009" w:rsidRPr="00116D38" w:rsidRDefault="00907009" w:rsidP="00116D38">
      <w:pPr>
        <w:jc w:val="both"/>
      </w:pPr>
    </w:p>
    <w:p w14:paraId="50A6CB81" w14:textId="77777777" w:rsidR="003A6AED" w:rsidRPr="000B1AD7" w:rsidRDefault="003A6AED" w:rsidP="00116D38">
      <w:pPr>
        <w:pStyle w:val="Heading3"/>
        <w:sectPr w:rsidR="003A6AED" w:rsidRPr="000B1AD7">
          <w:type w:val="nextColumn"/>
          <w:pgSz w:w="11907" w:h="16840" w:code="9"/>
          <w:pgMar w:top="1440" w:right="1797" w:bottom="1440" w:left="1797" w:header="720" w:footer="720" w:gutter="0"/>
          <w:cols w:space="720"/>
        </w:sectPr>
      </w:pPr>
    </w:p>
    <w:p w14:paraId="29D9F1FA" w14:textId="77777777" w:rsidR="00C91DD8" w:rsidRDefault="005B48AF">
      <w:pPr>
        <w:pStyle w:val="Heading5"/>
        <w:spacing w:after="0"/>
      </w:pPr>
      <w:r>
        <w:lastRenderedPageBreak/>
        <w:t xml:space="preserve">Appendix </w:t>
      </w:r>
      <w:r w:rsidR="00E14E2E">
        <w:t>A</w:t>
      </w:r>
      <w:r>
        <w:t xml:space="preserve">: </w:t>
      </w:r>
      <w:r w:rsidR="00C91DD8">
        <w:t>Party Entry Process Timetable</w:t>
      </w:r>
    </w:p>
    <w:p w14:paraId="2924BCB1" w14:textId="77777777" w:rsidR="00C91DD8" w:rsidRDefault="00C91DD8">
      <w:pPr>
        <w:pStyle w:val="Heading5"/>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0"/>
        <w:gridCol w:w="1416"/>
        <w:gridCol w:w="2109"/>
        <w:gridCol w:w="2100"/>
        <w:gridCol w:w="2481"/>
        <w:gridCol w:w="2504"/>
      </w:tblGrid>
      <w:tr w:rsidR="003578E3" w:rsidRPr="00AA18CD" w14:paraId="56E9E9A8" w14:textId="77777777" w:rsidTr="00AA18CD">
        <w:tc>
          <w:tcPr>
            <w:tcW w:w="3369" w:type="dxa"/>
            <w:shd w:val="clear" w:color="auto" w:fill="auto"/>
          </w:tcPr>
          <w:p w14:paraId="0167A6F9" w14:textId="77777777" w:rsidR="003578E3" w:rsidRPr="00AA18CD" w:rsidRDefault="003578E3" w:rsidP="00AA18CD">
            <w:pPr>
              <w:pStyle w:val="Heading5"/>
              <w:spacing w:after="0"/>
              <w:jc w:val="center"/>
              <w:rPr>
                <w:i w:val="0"/>
                <w:sz w:val="20"/>
              </w:rPr>
            </w:pPr>
            <w:r w:rsidRPr="00AA18CD">
              <w:rPr>
                <w:i w:val="0"/>
                <w:sz w:val="20"/>
              </w:rPr>
              <w:t xml:space="preserve">Item/process/Agreements </w:t>
            </w:r>
          </w:p>
        </w:tc>
        <w:tc>
          <w:tcPr>
            <w:tcW w:w="1425" w:type="dxa"/>
            <w:shd w:val="clear" w:color="auto" w:fill="auto"/>
          </w:tcPr>
          <w:p w14:paraId="007D5BAD" w14:textId="77777777" w:rsidR="003578E3" w:rsidRPr="00AA18CD" w:rsidRDefault="003578E3" w:rsidP="00AA18CD">
            <w:pPr>
              <w:pStyle w:val="Heading5"/>
              <w:spacing w:after="0"/>
              <w:jc w:val="center"/>
              <w:rPr>
                <w:i w:val="0"/>
                <w:sz w:val="20"/>
              </w:rPr>
            </w:pPr>
            <w:r w:rsidRPr="00AA18CD">
              <w:rPr>
                <w:i w:val="0"/>
                <w:sz w:val="20"/>
              </w:rPr>
              <w:t>STC/STCP Reference</w:t>
            </w:r>
          </w:p>
        </w:tc>
        <w:tc>
          <w:tcPr>
            <w:tcW w:w="2132" w:type="dxa"/>
            <w:shd w:val="clear" w:color="auto" w:fill="auto"/>
          </w:tcPr>
          <w:p w14:paraId="6432BEAF" w14:textId="77777777" w:rsidR="003578E3" w:rsidRPr="00AA18CD" w:rsidRDefault="003578E3" w:rsidP="00AA18CD">
            <w:pPr>
              <w:pStyle w:val="Heading5"/>
              <w:spacing w:after="0"/>
              <w:jc w:val="center"/>
              <w:rPr>
                <w:i w:val="0"/>
                <w:sz w:val="20"/>
              </w:rPr>
            </w:pPr>
            <w:r w:rsidRPr="00AA18CD">
              <w:rPr>
                <w:i w:val="0"/>
                <w:sz w:val="20"/>
              </w:rPr>
              <w:t xml:space="preserve">Drafting Responsibility </w:t>
            </w:r>
          </w:p>
        </w:tc>
        <w:tc>
          <w:tcPr>
            <w:tcW w:w="2133" w:type="dxa"/>
            <w:shd w:val="clear" w:color="auto" w:fill="auto"/>
          </w:tcPr>
          <w:p w14:paraId="09CA25D1" w14:textId="77777777" w:rsidR="003578E3" w:rsidRPr="00AA18CD" w:rsidRDefault="003578E3" w:rsidP="00AA18CD">
            <w:pPr>
              <w:pStyle w:val="Heading5"/>
              <w:spacing w:after="0"/>
              <w:jc w:val="center"/>
              <w:rPr>
                <w:i w:val="0"/>
                <w:sz w:val="20"/>
              </w:rPr>
            </w:pPr>
            <w:r w:rsidRPr="00AA18CD">
              <w:rPr>
                <w:i w:val="0"/>
                <w:sz w:val="20"/>
              </w:rPr>
              <w:t>First Draft Due by</w:t>
            </w:r>
          </w:p>
        </w:tc>
        <w:tc>
          <w:tcPr>
            <w:tcW w:w="2531" w:type="dxa"/>
            <w:shd w:val="clear" w:color="auto" w:fill="auto"/>
          </w:tcPr>
          <w:p w14:paraId="2B196CD0" w14:textId="77777777" w:rsidR="003578E3" w:rsidRPr="00AA18CD" w:rsidRDefault="003578E3" w:rsidP="00AA18CD">
            <w:pPr>
              <w:pStyle w:val="Heading5"/>
              <w:spacing w:after="0"/>
              <w:jc w:val="center"/>
              <w:rPr>
                <w:i w:val="0"/>
                <w:sz w:val="20"/>
              </w:rPr>
            </w:pPr>
            <w:r w:rsidRPr="00AA18CD">
              <w:rPr>
                <w:i w:val="0"/>
                <w:sz w:val="20"/>
              </w:rPr>
              <w:t>Final To be Agreed By</w:t>
            </w:r>
          </w:p>
        </w:tc>
        <w:tc>
          <w:tcPr>
            <w:tcW w:w="2552" w:type="dxa"/>
            <w:shd w:val="clear" w:color="auto" w:fill="auto"/>
          </w:tcPr>
          <w:p w14:paraId="09702FA6" w14:textId="77777777" w:rsidR="003578E3" w:rsidRPr="00AA18CD" w:rsidRDefault="003578E3" w:rsidP="00AA18CD">
            <w:pPr>
              <w:pStyle w:val="Heading5"/>
              <w:spacing w:after="0"/>
              <w:jc w:val="center"/>
              <w:rPr>
                <w:i w:val="0"/>
                <w:sz w:val="20"/>
              </w:rPr>
            </w:pPr>
            <w:r w:rsidRPr="00AA18CD">
              <w:rPr>
                <w:i w:val="0"/>
                <w:sz w:val="20"/>
              </w:rPr>
              <w:t>To be Agreed By</w:t>
            </w:r>
          </w:p>
          <w:p w14:paraId="2FE09CBE" w14:textId="77777777" w:rsidR="003578E3" w:rsidRPr="00116D38" w:rsidRDefault="003578E3" w:rsidP="00AA18CD"/>
        </w:tc>
      </w:tr>
      <w:tr w:rsidR="003578E3" w:rsidRPr="00AA18CD" w14:paraId="09F41F73" w14:textId="77777777" w:rsidTr="00AA18CD">
        <w:tc>
          <w:tcPr>
            <w:tcW w:w="3369" w:type="dxa"/>
            <w:shd w:val="clear" w:color="auto" w:fill="auto"/>
          </w:tcPr>
          <w:p w14:paraId="66B5BA8E" w14:textId="77777777" w:rsidR="003578E3" w:rsidRPr="00AA18CD" w:rsidRDefault="003578E3" w:rsidP="00AA18CD">
            <w:pPr>
              <w:pStyle w:val="Heading5"/>
              <w:spacing w:after="0"/>
              <w:rPr>
                <w:b w:val="0"/>
                <w:i w:val="0"/>
                <w:sz w:val="20"/>
              </w:rPr>
            </w:pPr>
            <w:r w:rsidRPr="00AA18CD">
              <w:rPr>
                <w:b w:val="0"/>
                <w:i w:val="0"/>
                <w:sz w:val="20"/>
              </w:rPr>
              <w:t>Offshore TO Construction Agreement</w:t>
            </w:r>
          </w:p>
        </w:tc>
        <w:tc>
          <w:tcPr>
            <w:tcW w:w="1425" w:type="dxa"/>
            <w:shd w:val="clear" w:color="auto" w:fill="auto"/>
          </w:tcPr>
          <w:p w14:paraId="64C2C255" w14:textId="77777777" w:rsidR="003578E3" w:rsidRPr="00AA18CD" w:rsidRDefault="00F47974" w:rsidP="00AA18CD">
            <w:pPr>
              <w:pStyle w:val="Heading5"/>
              <w:spacing w:after="0"/>
              <w:rPr>
                <w:b w:val="0"/>
                <w:i w:val="0"/>
                <w:sz w:val="20"/>
              </w:rPr>
            </w:pPr>
            <w:r w:rsidRPr="00AA18CD">
              <w:rPr>
                <w:b w:val="0"/>
                <w:i w:val="0"/>
                <w:sz w:val="20"/>
              </w:rPr>
              <w:t>STC Section D, Part Two</w:t>
            </w:r>
          </w:p>
        </w:tc>
        <w:tc>
          <w:tcPr>
            <w:tcW w:w="2132" w:type="dxa"/>
            <w:shd w:val="clear" w:color="auto" w:fill="auto"/>
          </w:tcPr>
          <w:p w14:paraId="1EA63489" w14:textId="5D253B00" w:rsidR="003578E3" w:rsidRPr="00AA18CD" w:rsidRDefault="00252EFD" w:rsidP="00AA18CD">
            <w:pPr>
              <w:pStyle w:val="Heading5"/>
              <w:spacing w:after="0"/>
              <w:rPr>
                <w:b w:val="0"/>
                <w:i w:val="0"/>
                <w:sz w:val="20"/>
              </w:rPr>
            </w:pPr>
            <w:r>
              <w:rPr>
                <w:b w:val="0"/>
                <w:i w:val="0"/>
                <w:sz w:val="20"/>
              </w:rPr>
              <w:t>The Company</w:t>
            </w:r>
            <w:r w:rsidR="003578E3" w:rsidRPr="00AA18CD">
              <w:rPr>
                <w:b w:val="0"/>
                <w:i w:val="0"/>
                <w:sz w:val="20"/>
              </w:rPr>
              <w:t xml:space="preserve"> Named Contact</w:t>
            </w:r>
          </w:p>
        </w:tc>
        <w:tc>
          <w:tcPr>
            <w:tcW w:w="2133" w:type="dxa"/>
            <w:shd w:val="clear" w:color="auto" w:fill="auto"/>
          </w:tcPr>
          <w:p w14:paraId="693A36B2" w14:textId="77777777" w:rsidR="003578E3" w:rsidRPr="00AA18CD" w:rsidRDefault="00A5655A" w:rsidP="00AA18CD">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14:paraId="79513D14" w14:textId="77777777" w:rsidR="003578E3" w:rsidRPr="00AA18CD" w:rsidRDefault="003578E3" w:rsidP="00AA18CD">
            <w:pPr>
              <w:pStyle w:val="Heading5"/>
              <w:spacing w:after="0"/>
              <w:rPr>
                <w:b w:val="0"/>
                <w:i w:val="0"/>
                <w:sz w:val="20"/>
              </w:rPr>
            </w:pPr>
            <w:r w:rsidRPr="00AA18CD">
              <w:rPr>
                <w:b w:val="0"/>
                <w:i w:val="0"/>
                <w:sz w:val="20"/>
              </w:rPr>
              <w:t xml:space="preserve">[Date </w:t>
            </w:r>
            <w:r w:rsidR="00A5655A" w:rsidRPr="00AA18CD">
              <w:rPr>
                <w:b w:val="0"/>
                <w:i w:val="0"/>
                <w:sz w:val="20"/>
              </w:rPr>
              <w:t xml:space="preserve">to be agreed </w:t>
            </w:r>
            <w:r w:rsidRPr="00AA18CD">
              <w:rPr>
                <w:b w:val="0"/>
                <w:i w:val="0"/>
                <w:sz w:val="20"/>
              </w:rPr>
              <w:t xml:space="preserve">prior to Energisation of </w:t>
            </w:r>
            <w:r w:rsidR="00A5655A" w:rsidRPr="00AA18CD">
              <w:rPr>
                <w:b w:val="0"/>
                <w:i w:val="0"/>
                <w:sz w:val="20"/>
              </w:rPr>
              <w:t xml:space="preserve">TO </w:t>
            </w:r>
            <w:r w:rsidRPr="00AA18CD">
              <w:rPr>
                <w:b w:val="0"/>
                <w:i w:val="0"/>
                <w:sz w:val="20"/>
              </w:rPr>
              <w:t>Assets]</w:t>
            </w:r>
          </w:p>
        </w:tc>
        <w:tc>
          <w:tcPr>
            <w:tcW w:w="2552" w:type="dxa"/>
            <w:shd w:val="clear" w:color="auto" w:fill="auto"/>
          </w:tcPr>
          <w:p w14:paraId="3CA1101E" w14:textId="77777777" w:rsidR="003578E3" w:rsidRPr="00AA18CD" w:rsidRDefault="003578E3" w:rsidP="00AA18CD">
            <w:pPr>
              <w:pStyle w:val="Heading5"/>
              <w:spacing w:after="0"/>
              <w:rPr>
                <w:b w:val="0"/>
                <w:i w:val="0"/>
                <w:sz w:val="20"/>
              </w:rPr>
            </w:pPr>
            <w:r w:rsidRPr="00AA18CD">
              <w:rPr>
                <w:b w:val="0"/>
                <w:i w:val="0"/>
                <w:sz w:val="20"/>
              </w:rPr>
              <w:t>[Party Name</w:t>
            </w:r>
            <w:r w:rsidR="00AA2598" w:rsidRPr="00AA18CD">
              <w:rPr>
                <w:b w:val="0"/>
                <w:i w:val="0"/>
                <w:sz w:val="20"/>
              </w:rPr>
              <w:t>s</w:t>
            </w:r>
            <w:r w:rsidRPr="00AA18CD">
              <w:rPr>
                <w:b w:val="0"/>
                <w:i w:val="0"/>
                <w:sz w:val="20"/>
              </w:rPr>
              <w:t>]</w:t>
            </w:r>
          </w:p>
        </w:tc>
      </w:tr>
      <w:tr w:rsidR="00A5655A" w:rsidRPr="00AA18CD" w14:paraId="5215CCC2" w14:textId="77777777" w:rsidTr="00AA18CD">
        <w:tc>
          <w:tcPr>
            <w:tcW w:w="3369" w:type="dxa"/>
            <w:shd w:val="clear" w:color="auto" w:fill="auto"/>
          </w:tcPr>
          <w:p w14:paraId="75673C5E" w14:textId="77777777" w:rsidR="00A5655A" w:rsidRPr="00AA18CD" w:rsidRDefault="00A5655A" w:rsidP="00AA18CD">
            <w:pPr>
              <w:pStyle w:val="Heading5"/>
              <w:spacing w:after="0"/>
              <w:rPr>
                <w:b w:val="0"/>
                <w:i w:val="0"/>
                <w:sz w:val="20"/>
              </w:rPr>
            </w:pPr>
            <w:r w:rsidRPr="00AA18CD">
              <w:rPr>
                <w:b w:val="0"/>
                <w:i w:val="0"/>
                <w:sz w:val="20"/>
              </w:rPr>
              <w:t>Transmission interface Agreement</w:t>
            </w:r>
          </w:p>
        </w:tc>
        <w:tc>
          <w:tcPr>
            <w:tcW w:w="1425" w:type="dxa"/>
            <w:shd w:val="clear" w:color="auto" w:fill="auto"/>
          </w:tcPr>
          <w:p w14:paraId="1483C7D4" w14:textId="77777777" w:rsidR="00A5655A" w:rsidRPr="00AA18CD" w:rsidRDefault="00A5655A" w:rsidP="00AA18CD">
            <w:pPr>
              <w:pStyle w:val="Heading5"/>
              <w:spacing w:after="0"/>
              <w:rPr>
                <w:b w:val="0"/>
                <w:i w:val="0"/>
                <w:sz w:val="20"/>
              </w:rPr>
            </w:pPr>
            <w:r w:rsidRPr="00AA18CD">
              <w:rPr>
                <w:b w:val="0"/>
                <w:i w:val="0"/>
                <w:sz w:val="20"/>
              </w:rPr>
              <w:t xml:space="preserve">STC Section D, </w:t>
            </w:r>
            <w:proofErr w:type="spellStart"/>
            <w:r w:rsidRPr="00AA18CD">
              <w:rPr>
                <w:b w:val="0"/>
                <w:i w:val="0"/>
                <w:sz w:val="20"/>
              </w:rPr>
              <w:t>PartTwo</w:t>
            </w:r>
            <w:proofErr w:type="spellEnd"/>
          </w:p>
        </w:tc>
        <w:tc>
          <w:tcPr>
            <w:tcW w:w="2132" w:type="dxa"/>
            <w:shd w:val="clear" w:color="auto" w:fill="auto"/>
          </w:tcPr>
          <w:p w14:paraId="1E95D63A" w14:textId="77777777" w:rsidR="00A5655A" w:rsidRPr="00AA18CD" w:rsidRDefault="00F4105F" w:rsidP="00AA18CD">
            <w:pPr>
              <w:pStyle w:val="Heading5"/>
              <w:spacing w:after="0"/>
              <w:rPr>
                <w:b w:val="0"/>
                <w:i w:val="0"/>
                <w:sz w:val="20"/>
              </w:rPr>
            </w:pPr>
            <w:r w:rsidRPr="00AA18CD">
              <w:rPr>
                <w:b w:val="0"/>
                <w:i w:val="0"/>
                <w:sz w:val="20"/>
              </w:rPr>
              <w:t>Relevant TO</w:t>
            </w:r>
          </w:p>
        </w:tc>
        <w:tc>
          <w:tcPr>
            <w:tcW w:w="2133" w:type="dxa"/>
            <w:shd w:val="clear" w:color="auto" w:fill="auto"/>
          </w:tcPr>
          <w:p w14:paraId="75482A1C" w14:textId="77777777" w:rsidR="00A5655A" w:rsidRPr="00AA18CD" w:rsidRDefault="00A5655A" w:rsidP="00AA18CD">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14:paraId="6C847978" w14:textId="77777777" w:rsidR="00A5655A" w:rsidRPr="00AA18CD" w:rsidRDefault="00A5655A" w:rsidP="00AA18CD">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14:paraId="3134CFD4" w14:textId="77777777" w:rsidR="00A5655A" w:rsidRPr="00AA18CD" w:rsidRDefault="00A5655A" w:rsidP="00AA18CD">
            <w:pPr>
              <w:pStyle w:val="Heading5"/>
              <w:spacing w:after="0"/>
              <w:rPr>
                <w:b w:val="0"/>
                <w:i w:val="0"/>
                <w:sz w:val="20"/>
              </w:rPr>
            </w:pPr>
            <w:r w:rsidRPr="00AA18CD">
              <w:rPr>
                <w:b w:val="0"/>
                <w:i w:val="0"/>
                <w:sz w:val="20"/>
              </w:rPr>
              <w:t>[Party Names]</w:t>
            </w:r>
          </w:p>
        </w:tc>
      </w:tr>
      <w:tr w:rsidR="00A5655A" w:rsidRPr="00AA18CD" w14:paraId="61D30A99" w14:textId="77777777" w:rsidTr="00AA18CD">
        <w:tc>
          <w:tcPr>
            <w:tcW w:w="3369" w:type="dxa"/>
            <w:shd w:val="clear" w:color="auto" w:fill="auto"/>
          </w:tcPr>
          <w:p w14:paraId="295D1907" w14:textId="77777777" w:rsidR="00A5655A" w:rsidRPr="00AA18CD" w:rsidRDefault="00A5655A" w:rsidP="00AA18CD">
            <w:pPr>
              <w:pStyle w:val="Heading5"/>
              <w:spacing w:after="0"/>
              <w:rPr>
                <w:b w:val="0"/>
                <w:i w:val="0"/>
                <w:sz w:val="20"/>
              </w:rPr>
            </w:pPr>
            <w:r w:rsidRPr="00AA18CD">
              <w:rPr>
                <w:b w:val="0"/>
                <w:i w:val="0"/>
                <w:sz w:val="20"/>
              </w:rPr>
              <w:t>Transmission Site Interface Specification</w:t>
            </w:r>
          </w:p>
        </w:tc>
        <w:tc>
          <w:tcPr>
            <w:tcW w:w="1425" w:type="dxa"/>
            <w:shd w:val="clear" w:color="auto" w:fill="auto"/>
          </w:tcPr>
          <w:p w14:paraId="7395E041" w14:textId="77777777" w:rsidR="00A5655A" w:rsidRPr="00AA18CD" w:rsidRDefault="00A5655A" w:rsidP="00AA18CD">
            <w:pPr>
              <w:pStyle w:val="Heading5"/>
              <w:spacing w:after="0"/>
              <w:rPr>
                <w:b w:val="0"/>
                <w:i w:val="0"/>
                <w:sz w:val="20"/>
              </w:rPr>
            </w:pPr>
            <w:r w:rsidRPr="00AA18CD">
              <w:rPr>
                <w:b w:val="0"/>
                <w:i w:val="0"/>
                <w:sz w:val="20"/>
              </w:rPr>
              <w:t xml:space="preserve">STC Section D, </w:t>
            </w:r>
            <w:proofErr w:type="spellStart"/>
            <w:r w:rsidRPr="00AA18CD">
              <w:rPr>
                <w:b w:val="0"/>
                <w:i w:val="0"/>
                <w:sz w:val="20"/>
              </w:rPr>
              <w:t>PartTwo</w:t>
            </w:r>
            <w:proofErr w:type="spellEnd"/>
          </w:p>
        </w:tc>
        <w:tc>
          <w:tcPr>
            <w:tcW w:w="2132" w:type="dxa"/>
            <w:shd w:val="clear" w:color="auto" w:fill="auto"/>
          </w:tcPr>
          <w:p w14:paraId="57C91F17" w14:textId="77777777" w:rsidR="00A5655A" w:rsidRPr="00AA18CD" w:rsidRDefault="00F4105F" w:rsidP="00AA18CD">
            <w:pPr>
              <w:pStyle w:val="Heading5"/>
              <w:spacing w:after="0"/>
              <w:rPr>
                <w:b w:val="0"/>
                <w:i w:val="0"/>
                <w:sz w:val="20"/>
              </w:rPr>
            </w:pPr>
            <w:r w:rsidRPr="00AA18CD">
              <w:rPr>
                <w:b w:val="0"/>
                <w:i w:val="0"/>
                <w:sz w:val="20"/>
              </w:rPr>
              <w:t>Relevant TO</w:t>
            </w:r>
          </w:p>
        </w:tc>
        <w:tc>
          <w:tcPr>
            <w:tcW w:w="2133" w:type="dxa"/>
            <w:shd w:val="clear" w:color="auto" w:fill="auto"/>
          </w:tcPr>
          <w:p w14:paraId="59BA8A66" w14:textId="77777777" w:rsidR="00A5655A" w:rsidRPr="00AA18CD" w:rsidRDefault="00A5655A" w:rsidP="00AA18CD">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14:paraId="645C4B1C" w14:textId="77777777" w:rsidR="00A5655A" w:rsidRPr="00AA18CD" w:rsidRDefault="00A5655A" w:rsidP="00AA18CD">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14:paraId="43BA6C21" w14:textId="77777777" w:rsidR="00A5655A" w:rsidRPr="00AA18CD" w:rsidRDefault="00A5655A" w:rsidP="00AA18CD">
            <w:pPr>
              <w:pStyle w:val="Heading5"/>
              <w:spacing w:after="0"/>
              <w:rPr>
                <w:b w:val="0"/>
                <w:i w:val="0"/>
                <w:sz w:val="20"/>
              </w:rPr>
            </w:pPr>
            <w:r w:rsidRPr="00AA18CD">
              <w:rPr>
                <w:b w:val="0"/>
                <w:i w:val="0"/>
                <w:sz w:val="20"/>
              </w:rPr>
              <w:t>[Party Names]</w:t>
            </w:r>
          </w:p>
        </w:tc>
      </w:tr>
      <w:tr w:rsidR="00A5655A" w:rsidRPr="00AA18CD" w14:paraId="20BCBE79" w14:textId="77777777" w:rsidTr="00AA18CD">
        <w:tc>
          <w:tcPr>
            <w:tcW w:w="3369" w:type="dxa"/>
            <w:shd w:val="clear" w:color="auto" w:fill="auto"/>
          </w:tcPr>
          <w:p w14:paraId="784A7CE6" w14:textId="77777777" w:rsidR="00A5655A" w:rsidRPr="00AA18CD" w:rsidRDefault="00A5655A" w:rsidP="00AA18CD">
            <w:pPr>
              <w:pStyle w:val="Heading5"/>
              <w:spacing w:after="0"/>
              <w:rPr>
                <w:b w:val="0"/>
                <w:i w:val="0"/>
                <w:sz w:val="20"/>
              </w:rPr>
            </w:pPr>
            <w:r w:rsidRPr="00AA18CD">
              <w:rPr>
                <w:b w:val="0"/>
                <w:i w:val="0"/>
                <w:sz w:val="20"/>
              </w:rPr>
              <w:t>Embedded Transmission Interface Site Specification</w:t>
            </w:r>
          </w:p>
        </w:tc>
        <w:tc>
          <w:tcPr>
            <w:tcW w:w="1425" w:type="dxa"/>
            <w:shd w:val="clear" w:color="auto" w:fill="auto"/>
          </w:tcPr>
          <w:p w14:paraId="5CA68448" w14:textId="77777777" w:rsidR="00A5655A" w:rsidRPr="00AA18CD" w:rsidRDefault="00A5655A" w:rsidP="00AA18CD">
            <w:pPr>
              <w:pStyle w:val="Heading5"/>
              <w:spacing w:after="0"/>
              <w:rPr>
                <w:b w:val="0"/>
                <w:i w:val="0"/>
                <w:sz w:val="20"/>
              </w:rPr>
            </w:pPr>
            <w:r w:rsidRPr="00AA18CD">
              <w:rPr>
                <w:b w:val="0"/>
                <w:i w:val="0"/>
                <w:sz w:val="20"/>
              </w:rPr>
              <w:t xml:space="preserve">STC Section D, </w:t>
            </w:r>
            <w:proofErr w:type="spellStart"/>
            <w:r w:rsidRPr="00AA18CD">
              <w:rPr>
                <w:b w:val="0"/>
                <w:i w:val="0"/>
                <w:sz w:val="20"/>
              </w:rPr>
              <w:t>PartTwo</w:t>
            </w:r>
            <w:proofErr w:type="spellEnd"/>
          </w:p>
        </w:tc>
        <w:tc>
          <w:tcPr>
            <w:tcW w:w="2132" w:type="dxa"/>
            <w:shd w:val="clear" w:color="auto" w:fill="auto"/>
          </w:tcPr>
          <w:p w14:paraId="7B2D9A64" w14:textId="77777777" w:rsidR="00A5655A" w:rsidRPr="00AA18CD" w:rsidRDefault="00F4105F" w:rsidP="00AA18CD">
            <w:pPr>
              <w:pStyle w:val="Heading5"/>
              <w:spacing w:after="0"/>
              <w:rPr>
                <w:b w:val="0"/>
                <w:i w:val="0"/>
                <w:sz w:val="20"/>
              </w:rPr>
            </w:pPr>
            <w:r w:rsidRPr="00AA18CD">
              <w:rPr>
                <w:b w:val="0"/>
                <w:i w:val="0"/>
                <w:sz w:val="20"/>
              </w:rPr>
              <w:t xml:space="preserve">Relevant </w:t>
            </w:r>
            <w:r w:rsidR="0011213D" w:rsidRPr="00AA18CD">
              <w:rPr>
                <w:b w:val="0"/>
                <w:i w:val="0"/>
                <w:sz w:val="20"/>
              </w:rPr>
              <w:t>T</w:t>
            </w:r>
            <w:r w:rsidRPr="00AA18CD">
              <w:rPr>
                <w:b w:val="0"/>
                <w:i w:val="0"/>
                <w:sz w:val="20"/>
              </w:rPr>
              <w:t>O</w:t>
            </w:r>
          </w:p>
        </w:tc>
        <w:tc>
          <w:tcPr>
            <w:tcW w:w="2133" w:type="dxa"/>
            <w:shd w:val="clear" w:color="auto" w:fill="auto"/>
          </w:tcPr>
          <w:p w14:paraId="1F88DF2C" w14:textId="77777777" w:rsidR="00A5655A" w:rsidRPr="00AA18CD" w:rsidRDefault="00A5655A" w:rsidP="00AA18CD">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14:paraId="60E663BD" w14:textId="77777777" w:rsidR="00A5655A" w:rsidRPr="00AA18CD" w:rsidRDefault="00A5655A" w:rsidP="00AA18CD">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14:paraId="018D31D1" w14:textId="77777777" w:rsidR="00A5655A" w:rsidRPr="00AA18CD" w:rsidRDefault="00A5655A" w:rsidP="00AA18CD">
            <w:pPr>
              <w:pStyle w:val="Heading5"/>
              <w:spacing w:after="0"/>
              <w:rPr>
                <w:b w:val="0"/>
                <w:i w:val="0"/>
                <w:sz w:val="20"/>
              </w:rPr>
            </w:pPr>
            <w:r w:rsidRPr="00AA18CD">
              <w:rPr>
                <w:b w:val="0"/>
                <w:i w:val="0"/>
                <w:sz w:val="20"/>
              </w:rPr>
              <w:t>[Party Names]</w:t>
            </w:r>
          </w:p>
        </w:tc>
      </w:tr>
      <w:tr w:rsidR="0011213D" w:rsidRPr="00AA18CD" w14:paraId="2A3C8159" w14:textId="77777777" w:rsidTr="00AA18CD">
        <w:tc>
          <w:tcPr>
            <w:tcW w:w="3369" w:type="dxa"/>
            <w:shd w:val="clear" w:color="auto" w:fill="auto"/>
          </w:tcPr>
          <w:p w14:paraId="03E3ED7F" w14:textId="77777777" w:rsidR="0011213D" w:rsidRPr="00AA18CD" w:rsidRDefault="0011213D" w:rsidP="00AA18CD">
            <w:pPr>
              <w:pStyle w:val="Heading5"/>
              <w:spacing w:after="0"/>
              <w:rPr>
                <w:b w:val="0"/>
                <w:i w:val="0"/>
                <w:sz w:val="20"/>
              </w:rPr>
            </w:pPr>
            <w:r w:rsidRPr="00AA18CD">
              <w:rPr>
                <w:b w:val="0"/>
                <w:i w:val="0"/>
                <w:sz w:val="20"/>
              </w:rPr>
              <w:t>Services Capability Specification</w:t>
            </w:r>
          </w:p>
        </w:tc>
        <w:tc>
          <w:tcPr>
            <w:tcW w:w="1425" w:type="dxa"/>
            <w:shd w:val="clear" w:color="auto" w:fill="auto"/>
          </w:tcPr>
          <w:p w14:paraId="5A1ACF54" w14:textId="77777777" w:rsidR="0011213D" w:rsidRPr="00AA18CD" w:rsidRDefault="0011213D" w:rsidP="00AA18CD">
            <w:pPr>
              <w:pStyle w:val="Heading5"/>
              <w:spacing w:after="0"/>
              <w:rPr>
                <w:b w:val="0"/>
                <w:i w:val="0"/>
                <w:sz w:val="20"/>
              </w:rPr>
            </w:pPr>
            <w:r w:rsidRPr="00AA18CD">
              <w:rPr>
                <w:b w:val="0"/>
                <w:i w:val="0"/>
                <w:sz w:val="20"/>
              </w:rPr>
              <w:t>STC Section C, Part One</w:t>
            </w:r>
          </w:p>
        </w:tc>
        <w:tc>
          <w:tcPr>
            <w:tcW w:w="2132" w:type="dxa"/>
            <w:shd w:val="clear" w:color="auto" w:fill="auto"/>
          </w:tcPr>
          <w:p w14:paraId="5190B5D3" w14:textId="77777777" w:rsidR="0011213D" w:rsidRPr="00AA18CD" w:rsidRDefault="0011213D" w:rsidP="00AA18CD">
            <w:pPr>
              <w:pStyle w:val="Heading5"/>
              <w:spacing w:after="0"/>
              <w:rPr>
                <w:b w:val="0"/>
                <w:i w:val="0"/>
                <w:sz w:val="20"/>
              </w:rPr>
            </w:pPr>
            <w:r w:rsidRPr="00AA18CD">
              <w:rPr>
                <w:b w:val="0"/>
                <w:i w:val="0"/>
                <w:sz w:val="20"/>
              </w:rPr>
              <w:t>Relevant TO</w:t>
            </w:r>
          </w:p>
        </w:tc>
        <w:tc>
          <w:tcPr>
            <w:tcW w:w="2133" w:type="dxa"/>
            <w:shd w:val="clear" w:color="auto" w:fill="auto"/>
          </w:tcPr>
          <w:p w14:paraId="379C3BD1" w14:textId="77777777" w:rsidR="0011213D" w:rsidRPr="00AA18CD" w:rsidRDefault="0011213D" w:rsidP="00AA18CD">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14:paraId="7FAF846F" w14:textId="77777777" w:rsidR="0011213D" w:rsidRPr="00AA18CD" w:rsidRDefault="0011213D" w:rsidP="00AA18CD">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14:paraId="0B78896B" w14:textId="77777777" w:rsidR="0011213D" w:rsidRPr="00AA18CD" w:rsidRDefault="0011213D" w:rsidP="00AA18CD">
            <w:pPr>
              <w:pStyle w:val="Heading5"/>
              <w:spacing w:after="0"/>
              <w:rPr>
                <w:b w:val="0"/>
                <w:i w:val="0"/>
                <w:sz w:val="20"/>
              </w:rPr>
            </w:pPr>
            <w:r w:rsidRPr="00AA18CD">
              <w:rPr>
                <w:b w:val="0"/>
                <w:i w:val="0"/>
                <w:sz w:val="20"/>
              </w:rPr>
              <w:t>[Party Names]</w:t>
            </w:r>
          </w:p>
        </w:tc>
      </w:tr>
      <w:tr w:rsidR="0011213D" w14:paraId="70F21813" w14:textId="77777777" w:rsidTr="00AA18CD">
        <w:tc>
          <w:tcPr>
            <w:tcW w:w="3369" w:type="dxa"/>
            <w:shd w:val="clear" w:color="auto" w:fill="auto"/>
          </w:tcPr>
          <w:p w14:paraId="6E3B0500" w14:textId="77777777" w:rsidR="0011213D" w:rsidRPr="00AA18CD" w:rsidRDefault="0011213D" w:rsidP="00AA18CD">
            <w:pPr>
              <w:pStyle w:val="Heading5"/>
              <w:spacing w:after="0"/>
              <w:rPr>
                <w:b w:val="0"/>
                <w:i w:val="0"/>
                <w:sz w:val="20"/>
              </w:rPr>
            </w:pPr>
            <w:r w:rsidRPr="00AA18CD">
              <w:rPr>
                <w:b w:val="0"/>
                <w:i w:val="0"/>
                <w:sz w:val="20"/>
              </w:rPr>
              <w:t>Connection Site Specification</w:t>
            </w:r>
          </w:p>
        </w:tc>
        <w:tc>
          <w:tcPr>
            <w:tcW w:w="1425" w:type="dxa"/>
            <w:shd w:val="clear" w:color="auto" w:fill="auto"/>
          </w:tcPr>
          <w:p w14:paraId="693BD0C0" w14:textId="77777777" w:rsidR="0011213D" w:rsidRPr="00AA18CD" w:rsidRDefault="0011213D" w:rsidP="00AA18CD">
            <w:pPr>
              <w:pStyle w:val="Heading5"/>
              <w:spacing w:after="0"/>
              <w:rPr>
                <w:b w:val="0"/>
                <w:i w:val="0"/>
                <w:sz w:val="20"/>
              </w:rPr>
            </w:pPr>
            <w:r w:rsidRPr="00AA18CD">
              <w:rPr>
                <w:b w:val="0"/>
                <w:i w:val="0"/>
                <w:sz w:val="20"/>
              </w:rPr>
              <w:t>STC Section D, Part One</w:t>
            </w:r>
          </w:p>
        </w:tc>
        <w:tc>
          <w:tcPr>
            <w:tcW w:w="2132" w:type="dxa"/>
            <w:shd w:val="clear" w:color="auto" w:fill="auto"/>
          </w:tcPr>
          <w:p w14:paraId="36C44A6A" w14:textId="77777777" w:rsidR="0011213D" w:rsidRPr="00AA18CD" w:rsidRDefault="0011213D" w:rsidP="00AA18CD">
            <w:pPr>
              <w:pStyle w:val="Heading5"/>
              <w:spacing w:after="0"/>
              <w:rPr>
                <w:b w:val="0"/>
                <w:i w:val="0"/>
                <w:sz w:val="20"/>
              </w:rPr>
            </w:pPr>
            <w:r w:rsidRPr="00AA18CD">
              <w:rPr>
                <w:b w:val="0"/>
                <w:i w:val="0"/>
                <w:sz w:val="20"/>
              </w:rPr>
              <w:t>Relevant TO</w:t>
            </w:r>
          </w:p>
        </w:tc>
        <w:tc>
          <w:tcPr>
            <w:tcW w:w="2133" w:type="dxa"/>
            <w:shd w:val="clear" w:color="auto" w:fill="auto"/>
          </w:tcPr>
          <w:p w14:paraId="2367973B" w14:textId="77777777" w:rsidR="0011213D" w:rsidRPr="00AA18CD" w:rsidRDefault="0011213D" w:rsidP="00AA18CD">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14:paraId="58217A4A" w14:textId="77777777" w:rsidR="0011213D" w:rsidRPr="00AA18CD" w:rsidRDefault="0011213D" w:rsidP="00AA18CD">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14:paraId="175D4A24" w14:textId="77777777" w:rsidR="0011213D" w:rsidRPr="00AA18CD" w:rsidRDefault="0011213D" w:rsidP="00AA18CD">
            <w:pPr>
              <w:pStyle w:val="Heading5"/>
              <w:spacing w:after="0"/>
              <w:rPr>
                <w:b w:val="0"/>
                <w:i w:val="0"/>
                <w:sz w:val="20"/>
              </w:rPr>
            </w:pPr>
            <w:r w:rsidRPr="00AA18CD">
              <w:rPr>
                <w:b w:val="0"/>
                <w:i w:val="0"/>
                <w:sz w:val="20"/>
              </w:rPr>
              <w:t>[Party Names]</w:t>
            </w:r>
          </w:p>
        </w:tc>
      </w:tr>
      <w:tr w:rsidR="0011213D" w:rsidRPr="00AA18CD" w14:paraId="553BB0C2" w14:textId="77777777" w:rsidTr="00AA18CD">
        <w:tc>
          <w:tcPr>
            <w:tcW w:w="3369" w:type="dxa"/>
            <w:shd w:val="clear" w:color="auto" w:fill="auto"/>
          </w:tcPr>
          <w:p w14:paraId="1292784E" w14:textId="77777777" w:rsidR="0011213D" w:rsidRPr="00AA18CD" w:rsidRDefault="0011213D" w:rsidP="00AA18CD">
            <w:pPr>
              <w:pStyle w:val="Heading5"/>
              <w:spacing w:after="0"/>
              <w:rPr>
                <w:b w:val="0"/>
                <w:i w:val="0"/>
                <w:sz w:val="20"/>
              </w:rPr>
            </w:pPr>
            <w:r w:rsidRPr="00AA18CD">
              <w:rPr>
                <w:b w:val="0"/>
                <w:i w:val="0"/>
                <w:sz w:val="20"/>
              </w:rPr>
              <w:t>Completion Report</w:t>
            </w:r>
          </w:p>
        </w:tc>
        <w:tc>
          <w:tcPr>
            <w:tcW w:w="1425" w:type="dxa"/>
            <w:shd w:val="clear" w:color="auto" w:fill="auto"/>
          </w:tcPr>
          <w:p w14:paraId="181E154A" w14:textId="77777777" w:rsidR="0011213D" w:rsidRPr="00AA18CD" w:rsidRDefault="0011213D" w:rsidP="00AA18CD">
            <w:pPr>
              <w:pStyle w:val="Heading5"/>
              <w:spacing w:after="0"/>
              <w:rPr>
                <w:b w:val="0"/>
                <w:i w:val="0"/>
                <w:sz w:val="20"/>
              </w:rPr>
            </w:pPr>
            <w:r w:rsidRPr="00AA18CD">
              <w:rPr>
                <w:b w:val="0"/>
                <w:i w:val="0"/>
                <w:sz w:val="20"/>
              </w:rPr>
              <w:t>STC, Schedule 9</w:t>
            </w:r>
          </w:p>
        </w:tc>
        <w:tc>
          <w:tcPr>
            <w:tcW w:w="2132" w:type="dxa"/>
            <w:shd w:val="clear" w:color="auto" w:fill="auto"/>
          </w:tcPr>
          <w:p w14:paraId="55238043" w14:textId="77777777" w:rsidR="0011213D" w:rsidRPr="00AA18CD" w:rsidRDefault="0011213D" w:rsidP="00AA18CD">
            <w:pPr>
              <w:pStyle w:val="Heading5"/>
              <w:spacing w:after="0"/>
              <w:rPr>
                <w:b w:val="0"/>
                <w:i w:val="0"/>
                <w:sz w:val="20"/>
              </w:rPr>
            </w:pPr>
            <w:r w:rsidRPr="00AA18CD">
              <w:rPr>
                <w:b w:val="0"/>
                <w:i w:val="0"/>
                <w:sz w:val="20"/>
              </w:rPr>
              <w:t>Relevant TO</w:t>
            </w:r>
          </w:p>
        </w:tc>
        <w:tc>
          <w:tcPr>
            <w:tcW w:w="2133" w:type="dxa"/>
            <w:shd w:val="clear" w:color="auto" w:fill="auto"/>
          </w:tcPr>
          <w:p w14:paraId="4DFC7603" w14:textId="77777777" w:rsidR="0011213D" w:rsidRPr="00AA18CD" w:rsidRDefault="0011213D" w:rsidP="00AA18CD">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14:paraId="69482B9A" w14:textId="77777777" w:rsidR="0011213D" w:rsidRPr="00AA18CD" w:rsidRDefault="0011213D" w:rsidP="00AA18CD">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14:paraId="10BD9CF9" w14:textId="77777777" w:rsidR="0011213D" w:rsidRPr="00AA18CD" w:rsidRDefault="0011213D" w:rsidP="00AA18CD">
            <w:pPr>
              <w:pStyle w:val="Heading5"/>
              <w:spacing w:after="0"/>
              <w:rPr>
                <w:b w:val="0"/>
                <w:i w:val="0"/>
                <w:sz w:val="20"/>
              </w:rPr>
            </w:pPr>
            <w:r w:rsidRPr="00AA18CD">
              <w:rPr>
                <w:b w:val="0"/>
                <w:i w:val="0"/>
                <w:sz w:val="20"/>
              </w:rPr>
              <w:t>[Party Names]</w:t>
            </w:r>
          </w:p>
        </w:tc>
      </w:tr>
      <w:tr w:rsidR="0011213D" w:rsidRPr="00AA18CD" w14:paraId="2CDF8569" w14:textId="77777777" w:rsidTr="00AA18CD">
        <w:tc>
          <w:tcPr>
            <w:tcW w:w="3369" w:type="dxa"/>
            <w:shd w:val="clear" w:color="auto" w:fill="auto"/>
          </w:tcPr>
          <w:p w14:paraId="6DF8D412" w14:textId="77777777" w:rsidR="0011213D" w:rsidRPr="00AA18CD" w:rsidRDefault="0011213D" w:rsidP="00AA18CD">
            <w:pPr>
              <w:pStyle w:val="Heading5"/>
              <w:spacing w:after="0"/>
              <w:rPr>
                <w:b w:val="0"/>
                <w:i w:val="0"/>
                <w:sz w:val="20"/>
              </w:rPr>
            </w:pPr>
            <w:r w:rsidRPr="00AA18CD">
              <w:rPr>
                <w:b w:val="0"/>
                <w:i w:val="0"/>
                <w:sz w:val="20"/>
              </w:rPr>
              <w:t>Provision of Asset Operational Information</w:t>
            </w:r>
          </w:p>
        </w:tc>
        <w:tc>
          <w:tcPr>
            <w:tcW w:w="1425" w:type="dxa"/>
            <w:shd w:val="clear" w:color="auto" w:fill="auto"/>
          </w:tcPr>
          <w:p w14:paraId="7DECAF52" w14:textId="77777777" w:rsidR="0011213D" w:rsidRPr="00AA18CD" w:rsidRDefault="0011213D" w:rsidP="00AA18CD">
            <w:pPr>
              <w:pStyle w:val="Heading5"/>
              <w:spacing w:after="0"/>
              <w:rPr>
                <w:b w:val="0"/>
                <w:i w:val="0"/>
                <w:sz w:val="20"/>
              </w:rPr>
            </w:pPr>
            <w:r w:rsidRPr="00AA18CD">
              <w:rPr>
                <w:b w:val="0"/>
                <w:i w:val="0"/>
                <w:sz w:val="20"/>
              </w:rPr>
              <w:t>STCP04-4</w:t>
            </w:r>
          </w:p>
        </w:tc>
        <w:tc>
          <w:tcPr>
            <w:tcW w:w="2132" w:type="dxa"/>
            <w:shd w:val="clear" w:color="auto" w:fill="auto"/>
          </w:tcPr>
          <w:p w14:paraId="7C0ED57F" w14:textId="77777777" w:rsidR="0011213D" w:rsidRPr="00AA18CD" w:rsidRDefault="0011213D" w:rsidP="00AA18CD">
            <w:pPr>
              <w:pStyle w:val="Heading5"/>
              <w:spacing w:after="0"/>
              <w:rPr>
                <w:b w:val="0"/>
                <w:i w:val="0"/>
                <w:sz w:val="20"/>
              </w:rPr>
            </w:pPr>
            <w:r w:rsidRPr="00AA18CD">
              <w:rPr>
                <w:b w:val="0"/>
                <w:i w:val="0"/>
                <w:sz w:val="20"/>
              </w:rPr>
              <w:t>Existing Procedure to  be followed</w:t>
            </w:r>
          </w:p>
        </w:tc>
        <w:tc>
          <w:tcPr>
            <w:tcW w:w="2133" w:type="dxa"/>
            <w:shd w:val="clear" w:color="auto" w:fill="auto"/>
          </w:tcPr>
          <w:p w14:paraId="60215AF3" w14:textId="77777777" w:rsidR="0011213D" w:rsidRPr="00AA18CD" w:rsidRDefault="0011213D" w:rsidP="00AA18CD">
            <w:pPr>
              <w:pStyle w:val="Heading5"/>
              <w:spacing w:after="0"/>
              <w:rPr>
                <w:b w:val="0"/>
                <w:i w:val="0"/>
                <w:sz w:val="20"/>
              </w:rPr>
            </w:pPr>
          </w:p>
        </w:tc>
        <w:tc>
          <w:tcPr>
            <w:tcW w:w="2531" w:type="dxa"/>
            <w:shd w:val="clear" w:color="auto" w:fill="auto"/>
          </w:tcPr>
          <w:p w14:paraId="7AAB192E" w14:textId="77777777" w:rsidR="0011213D" w:rsidRPr="00AA18CD" w:rsidRDefault="0011213D" w:rsidP="00AA18CD">
            <w:pPr>
              <w:pStyle w:val="Heading5"/>
              <w:spacing w:after="0"/>
              <w:rPr>
                <w:b w:val="0"/>
                <w:i w:val="0"/>
                <w:sz w:val="20"/>
              </w:rPr>
            </w:pPr>
          </w:p>
        </w:tc>
        <w:tc>
          <w:tcPr>
            <w:tcW w:w="2552" w:type="dxa"/>
            <w:shd w:val="clear" w:color="auto" w:fill="auto"/>
          </w:tcPr>
          <w:p w14:paraId="10F1F20D" w14:textId="77777777" w:rsidR="0011213D" w:rsidRPr="00AA18CD" w:rsidRDefault="0011213D" w:rsidP="00AA18CD">
            <w:pPr>
              <w:pStyle w:val="Heading5"/>
              <w:spacing w:after="0"/>
              <w:rPr>
                <w:b w:val="0"/>
                <w:i w:val="0"/>
                <w:sz w:val="20"/>
              </w:rPr>
            </w:pPr>
            <w:r w:rsidRPr="00AA18CD">
              <w:rPr>
                <w:b w:val="0"/>
                <w:i w:val="0"/>
                <w:sz w:val="20"/>
              </w:rPr>
              <w:t>STC Amendments Committee</w:t>
            </w:r>
          </w:p>
        </w:tc>
      </w:tr>
      <w:tr w:rsidR="0011213D" w:rsidRPr="00AA18CD" w14:paraId="117579AA" w14:textId="77777777" w:rsidTr="00AA18CD">
        <w:tc>
          <w:tcPr>
            <w:tcW w:w="3369" w:type="dxa"/>
            <w:shd w:val="clear" w:color="auto" w:fill="auto"/>
          </w:tcPr>
          <w:p w14:paraId="160DD8D3" w14:textId="77777777" w:rsidR="0011213D" w:rsidRPr="00AA18CD" w:rsidRDefault="0011213D" w:rsidP="00AA18CD">
            <w:pPr>
              <w:pStyle w:val="Heading5"/>
              <w:spacing w:after="0"/>
              <w:rPr>
                <w:b w:val="0"/>
                <w:i w:val="0"/>
                <w:sz w:val="20"/>
              </w:rPr>
            </w:pPr>
            <w:r w:rsidRPr="00AA18CD">
              <w:rPr>
                <w:b w:val="0"/>
                <w:i w:val="0"/>
                <w:sz w:val="20"/>
              </w:rPr>
              <w:lastRenderedPageBreak/>
              <w:t>Communication Arrangements</w:t>
            </w:r>
          </w:p>
        </w:tc>
        <w:tc>
          <w:tcPr>
            <w:tcW w:w="1425" w:type="dxa"/>
            <w:shd w:val="clear" w:color="auto" w:fill="auto"/>
          </w:tcPr>
          <w:p w14:paraId="2C43DBAA" w14:textId="77777777" w:rsidR="0011213D" w:rsidRPr="00AA18CD" w:rsidRDefault="0011213D" w:rsidP="00AA18CD">
            <w:pPr>
              <w:pStyle w:val="Heading5"/>
              <w:spacing w:after="0"/>
              <w:rPr>
                <w:b w:val="0"/>
                <w:i w:val="0"/>
                <w:sz w:val="20"/>
              </w:rPr>
            </w:pPr>
            <w:r w:rsidRPr="00AA18CD">
              <w:rPr>
                <w:b w:val="0"/>
                <w:i w:val="0"/>
                <w:sz w:val="20"/>
              </w:rPr>
              <w:t>STCP04-6</w:t>
            </w:r>
          </w:p>
        </w:tc>
        <w:tc>
          <w:tcPr>
            <w:tcW w:w="2132" w:type="dxa"/>
            <w:shd w:val="clear" w:color="auto" w:fill="auto"/>
          </w:tcPr>
          <w:p w14:paraId="424EC766" w14:textId="77777777" w:rsidR="0011213D" w:rsidRPr="00AA18CD" w:rsidRDefault="0011213D" w:rsidP="00AA18CD">
            <w:pPr>
              <w:pStyle w:val="Heading5"/>
              <w:spacing w:after="0"/>
              <w:rPr>
                <w:b w:val="0"/>
                <w:i w:val="0"/>
                <w:sz w:val="20"/>
              </w:rPr>
            </w:pPr>
            <w:r w:rsidRPr="00AA18CD">
              <w:rPr>
                <w:b w:val="0"/>
                <w:i w:val="0"/>
                <w:sz w:val="20"/>
              </w:rPr>
              <w:t>Existing Procedure to  be followed</w:t>
            </w:r>
          </w:p>
        </w:tc>
        <w:tc>
          <w:tcPr>
            <w:tcW w:w="2133" w:type="dxa"/>
            <w:shd w:val="clear" w:color="auto" w:fill="auto"/>
          </w:tcPr>
          <w:p w14:paraId="63446833" w14:textId="77777777" w:rsidR="0011213D" w:rsidRPr="00AA18CD" w:rsidRDefault="0011213D" w:rsidP="00AA18CD">
            <w:pPr>
              <w:pStyle w:val="Heading5"/>
              <w:spacing w:after="0"/>
              <w:rPr>
                <w:b w:val="0"/>
                <w:i w:val="0"/>
                <w:sz w:val="20"/>
              </w:rPr>
            </w:pPr>
          </w:p>
        </w:tc>
        <w:tc>
          <w:tcPr>
            <w:tcW w:w="2531" w:type="dxa"/>
            <w:shd w:val="clear" w:color="auto" w:fill="auto"/>
          </w:tcPr>
          <w:p w14:paraId="525E45B1" w14:textId="77777777" w:rsidR="0011213D" w:rsidRPr="00AA18CD" w:rsidRDefault="0011213D" w:rsidP="00AA18CD">
            <w:pPr>
              <w:pStyle w:val="Heading5"/>
              <w:spacing w:after="0"/>
              <w:rPr>
                <w:b w:val="0"/>
                <w:i w:val="0"/>
                <w:sz w:val="20"/>
              </w:rPr>
            </w:pPr>
          </w:p>
        </w:tc>
        <w:tc>
          <w:tcPr>
            <w:tcW w:w="2552" w:type="dxa"/>
            <w:shd w:val="clear" w:color="auto" w:fill="auto"/>
          </w:tcPr>
          <w:p w14:paraId="05A476FD" w14:textId="77777777" w:rsidR="0011213D" w:rsidRPr="00AA18CD" w:rsidRDefault="0011213D" w:rsidP="00AA18CD">
            <w:pPr>
              <w:pStyle w:val="Heading5"/>
              <w:spacing w:after="0"/>
              <w:rPr>
                <w:b w:val="0"/>
                <w:i w:val="0"/>
                <w:sz w:val="20"/>
              </w:rPr>
            </w:pPr>
            <w:r w:rsidRPr="00AA18CD">
              <w:rPr>
                <w:b w:val="0"/>
                <w:i w:val="0"/>
                <w:sz w:val="20"/>
              </w:rPr>
              <w:t>STC Amendments Committee</w:t>
            </w:r>
          </w:p>
        </w:tc>
      </w:tr>
      <w:tr w:rsidR="0011213D" w:rsidRPr="00AA18CD" w14:paraId="597BDC40" w14:textId="77777777" w:rsidTr="00AA18CD">
        <w:tc>
          <w:tcPr>
            <w:tcW w:w="3369" w:type="dxa"/>
            <w:shd w:val="clear" w:color="auto" w:fill="auto"/>
          </w:tcPr>
          <w:p w14:paraId="62C9399C" w14:textId="77777777" w:rsidR="0011213D" w:rsidRPr="00AA18CD" w:rsidRDefault="0011213D" w:rsidP="00AA18CD">
            <w:pPr>
              <w:pStyle w:val="Heading5"/>
              <w:spacing w:after="0"/>
              <w:rPr>
                <w:b w:val="0"/>
                <w:i w:val="0"/>
                <w:sz w:val="20"/>
              </w:rPr>
            </w:pPr>
            <w:r w:rsidRPr="00AA18CD">
              <w:rPr>
                <w:b w:val="0"/>
                <w:i w:val="0"/>
                <w:sz w:val="20"/>
              </w:rPr>
              <w:t>Safety Coordination</w:t>
            </w:r>
          </w:p>
        </w:tc>
        <w:tc>
          <w:tcPr>
            <w:tcW w:w="1425" w:type="dxa"/>
            <w:shd w:val="clear" w:color="auto" w:fill="auto"/>
          </w:tcPr>
          <w:p w14:paraId="5CB4011E" w14:textId="77777777" w:rsidR="0011213D" w:rsidRPr="00AA18CD" w:rsidRDefault="0011213D" w:rsidP="00AA18CD">
            <w:pPr>
              <w:pStyle w:val="Heading5"/>
              <w:spacing w:after="0"/>
              <w:rPr>
                <w:b w:val="0"/>
                <w:i w:val="0"/>
                <w:sz w:val="20"/>
              </w:rPr>
            </w:pPr>
            <w:r w:rsidRPr="00AA18CD">
              <w:rPr>
                <w:b w:val="0"/>
                <w:i w:val="0"/>
                <w:sz w:val="20"/>
              </w:rPr>
              <w:t>STCP09-1</w:t>
            </w:r>
          </w:p>
        </w:tc>
        <w:tc>
          <w:tcPr>
            <w:tcW w:w="2132" w:type="dxa"/>
            <w:shd w:val="clear" w:color="auto" w:fill="auto"/>
          </w:tcPr>
          <w:p w14:paraId="009BC7E0" w14:textId="77777777" w:rsidR="0011213D" w:rsidRPr="00AA18CD" w:rsidRDefault="0011213D" w:rsidP="00AA18CD">
            <w:pPr>
              <w:pStyle w:val="Heading5"/>
              <w:spacing w:after="0"/>
              <w:rPr>
                <w:b w:val="0"/>
                <w:i w:val="0"/>
                <w:sz w:val="20"/>
              </w:rPr>
            </w:pPr>
            <w:r w:rsidRPr="00AA18CD">
              <w:rPr>
                <w:b w:val="0"/>
                <w:i w:val="0"/>
                <w:sz w:val="20"/>
              </w:rPr>
              <w:t>Existing Procedure to  be followed</w:t>
            </w:r>
          </w:p>
        </w:tc>
        <w:tc>
          <w:tcPr>
            <w:tcW w:w="2133" w:type="dxa"/>
            <w:shd w:val="clear" w:color="auto" w:fill="auto"/>
          </w:tcPr>
          <w:p w14:paraId="734F8608" w14:textId="77777777" w:rsidR="0011213D" w:rsidRPr="00AA18CD" w:rsidRDefault="0011213D" w:rsidP="00AA18CD">
            <w:pPr>
              <w:pStyle w:val="Heading5"/>
              <w:spacing w:after="0"/>
              <w:rPr>
                <w:b w:val="0"/>
                <w:i w:val="0"/>
                <w:sz w:val="20"/>
              </w:rPr>
            </w:pPr>
          </w:p>
        </w:tc>
        <w:tc>
          <w:tcPr>
            <w:tcW w:w="2531" w:type="dxa"/>
            <w:shd w:val="clear" w:color="auto" w:fill="auto"/>
          </w:tcPr>
          <w:p w14:paraId="4CD5E0CF" w14:textId="77777777" w:rsidR="0011213D" w:rsidRPr="00AA18CD" w:rsidRDefault="0011213D" w:rsidP="00AA18CD">
            <w:pPr>
              <w:pStyle w:val="Heading5"/>
              <w:spacing w:after="0"/>
              <w:rPr>
                <w:b w:val="0"/>
                <w:i w:val="0"/>
                <w:sz w:val="20"/>
              </w:rPr>
            </w:pPr>
          </w:p>
        </w:tc>
        <w:tc>
          <w:tcPr>
            <w:tcW w:w="2552" w:type="dxa"/>
            <w:shd w:val="clear" w:color="auto" w:fill="auto"/>
          </w:tcPr>
          <w:p w14:paraId="441E4CFA" w14:textId="77777777" w:rsidR="0011213D" w:rsidRPr="00AA18CD" w:rsidRDefault="0011213D" w:rsidP="00AA18CD">
            <w:pPr>
              <w:pStyle w:val="Heading5"/>
              <w:spacing w:after="0"/>
              <w:rPr>
                <w:b w:val="0"/>
                <w:i w:val="0"/>
                <w:sz w:val="20"/>
              </w:rPr>
            </w:pPr>
            <w:r w:rsidRPr="00AA18CD">
              <w:rPr>
                <w:b w:val="0"/>
                <w:i w:val="0"/>
                <w:sz w:val="20"/>
              </w:rPr>
              <w:t>STC Amendments Committee</w:t>
            </w:r>
          </w:p>
        </w:tc>
      </w:tr>
      <w:tr w:rsidR="0011213D" w:rsidRPr="00AA18CD" w14:paraId="2B7B7ED9" w14:textId="77777777" w:rsidTr="00AA18CD">
        <w:tc>
          <w:tcPr>
            <w:tcW w:w="3369" w:type="dxa"/>
            <w:shd w:val="clear" w:color="auto" w:fill="auto"/>
          </w:tcPr>
          <w:p w14:paraId="7FBD5D63" w14:textId="77777777" w:rsidR="0011213D" w:rsidRPr="00AA18CD" w:rsidRDefault="0011213D" w:rsidP="00AA18CD">
            <w:pPr>
              <w:pStyle w:val="Heading5"/>
              <w:spacing w:after="0"/>
              <w:rPr>
                <w:b w:val="0"/>
                <w:i w:val="0"/>
                <w:sz w:val="20"/>
              </w:rPr>
            </w:pPr>
            <w:r w:rsidRPr="00AA18CD">
              <w:rPr>
                <w:b w:val="0"/>
                <w:i w:val="0"/>
                <w:sz w:val="20"/>
              </w:rPr>
              <w:t>Outage Planning Information</w:t>
            </w:r>
          </w:p>
        </w:tc>
        <w:tc>
          <w:tcPr>
            <w:tcW w:w="1425" w:type="dxa"/>
            <w:shd w:val="clear" w:color="auto" w:fill="auto"/>
          </w:tcPr>
          <w:p w14:paraId="1EB48C83" w14:textId="77777777" w:rsidR="0011213D" w:rsidRPr="00AA18CD" w:rsidRDefault="0011213D" w:rsidP="00AA18CD">
            <w:pPr>
              <w:pStyle w:val="Heading5"/>
              <w:spacing w:after="0"/>
              <w:rPr>
                <w:b w:val="0"/>
                <w:i w:val="0"/>
                <w:sz w:val="20"/>
              </w:rPr>
            </w:pPr>
            <w:r w:rsidRPr="00AA18CD">
              <w:rPr>
                <w:b w:val="0"/>
                <w:i w:val="0"/>
                <w:sz w:val="20"/>
              </w:rPr>
              <w:t>STCP12-2</w:t>
            </w:r>
          </w:p>
        </w:tc>
        <w:tc>
          <w:tcPr>
            <w:tcW w:w="2132" w:type="dxa"/>
            <w:shd w:val="clear" w:color="auto" w:fill="auto"/>
          </w:tcPr>
          <w:p w14:paraId="0F7F46A6" w14:textId="77777777" w:rsidR="0011213D" w:rsidRPr="00AA18CD" w:rsidRDefault="0011213D" w:rsidP="00AA18CD">
            <w:pPr>
              <w:pStyle w:val="Heading5"/>
              <w:spacing w:after="0"/>
              <w:rPr>
                <w:b w:val="0"/>
                <w:i w:val="0"/>
                <w:sz w:val="20"/>
              </w:rPr>
            </w:pPr>
            <w:r w:rsidRPr="00AA18CD">
              <w:rPr>
                <w:b w:val="0"/>
                <w:i w:val="0"/>
                <w:sz w:val="20"/>
              </w:rPr>
              <w:t>Existing Procedure to  be followed</w:t>
            </w:r>
          </w:p>
        </w:tc>
        <w:tc>
          <w:tcPr>
            <w:tcW w:w="2133" w:type="dxa"/>
            <w:shd w:val="clear" w:color="auto" w:fill="auto"/>
          </w:tcPr>
          <w:p w14:paraId="20C6059B" w14:textId="77777777" w:rsidR="0011213D" w:rsidRPr="00AA18CD" w:rsidRDefault="0011213D" w:rsidP="00AA18CD">
            <w:pPr>
              <w:pStyle w:val="Heading5"/>
              <w:spacing w:after="0"/>
              <w:rPr>
                <w:b w:val="0"/>
                <w:i w:val="0"/>
                <w:sz w:val="20"/>
              </w:rPr>
            </w:pPr>
          </w:p>
        </w:tc>
        <w:tc>
          <w:tcPr>
            <w:tcW w:w="2531" w:type="dxa"/>
            <w:shd w:val="clear" w:color="auto" w:fill="auto"/>
          </w:tcPr>
          <w:p w14:paraId="67D1C0BB" w14:textId="77777777" w:rsidR="0011213D" w:rsidRPr="00AA18CD" w:rsidRDefault="0011213D" w:rsidP="00AA18CD">
            <w:pPr>
              <w:pStyle w:val="Heading5"/>
              <w:spacing w:after="0"/>
              <w:rPr>
                <w:b w:val="0"/>
                <w:i w:val="0"/>
                <w:sz w:val="20"/>
              </w:rPr>
            </w:pPr>
          </w:p>
        </w:tc>
        <w:tc>
          <w:tcPr>
            <w:tcW w:w="2552" w:type="dxa"/>
            <w:shd w:val="clear" w:color="auto" w:fill="auto"/>
          </w:tcPr>
          <w:p w14:paraId="74DBB353" w14:textId="77777777" w:rsidR="0011213D" w:rsidRPr="00AA18CD" w:rsidRDefault="0011213D" w:rsidP="00AA18CD">
            <w:pPr>
              <w:pStyle w:val="Heading5"/>
              <w:spacing w:after="0"/>
              <w:rPr>
                <w:b w:val="0"/>
                <w:i w:val="0"/>
                <w:sz w:val="20"/>
              </w:rPr>
            </w:pPr>
            <w:r w:rsidRPr="00AA18CD">
              <w:rPr>
                <w:b w:val="0"/>
                <w:i w:val="0"/>
                <w:sz w:val="20"/>
              </w:rPr>
              <w:t>STC Amendments Committee</w:t>
            </w:r>
          </w:p>
        </w:tc>
      </w:tr>
      <w:tr w:rsidR="0011213D" w:rsidRPr="00AA18CD" w14:paraId="14539573" w14:textId="77777777" w:rsidTr="00AA18CD">
        <w:tc>
          <w:tcPr>
            <w:tcW w:w="3369" w:type="dxa"/>
            <w:shd w:val="clear" w:color="auto" w:fill="auto"/>
          </w:tcPr>
          <w:p w14:paraId="3BBE22E0" w14:textId="77777777" w:rsidR="0011213D" w:rsidRPr="00AA18CD" w:rsidRDefault="0011213D" w:rsidP="00AA18CD">
            <w:pPr>
              <w:pStyle w:val="Heading5"/>
              <w:spacing w:after="0"/>
              <w:rPr>
                <w:b w:val="0"/>
                <w:i w:val="0"/>
                <w:sz w:val="20"/>
              </w:rPr>
            </w:pPr>
            <w:r w:rsidRPr="00AA18CD">
              <w:rPr>
                <w:b w:val="0"/>
                <w:i w:val="0"/>
                <w:sz w:val="20"/>
              </w:rPr>
              <w:t>Connection Process</w:t>
            </w:r>
          </w:p>
        </w:tc>
        <w:tc>
          <w:tcPr>
            <w:tcW w:w="1425" w:type="dxa"/>
            <w:shd w:val="clear" w:color="auto" w:fill="auto"/>
          </w:tcPr>
          <w:p w14:paraId="084CAF44" w14:textId="77777777" w:rsidR="0011213D" w:rsidRPr="00AA18CD" w:rsidRDefault="0011213D" w:rsidP="00AA18CD">
            <w:pPr>
              <w:pStyle w:val="Heading5"/>
              <w:spacing w:after="0"/>
              <w:rPr>
                <w:b w:val="0"/>
                <w:i w:val="0"/>
                <w:sz w:val="20"/>
              </w:rPr>
            </w:pPr>
            <w:r w:rsidRPr="00AA18CD">
              <w:rPr>
                <w:b w:val="0"/>
                <w:i w:val="0"/>
                <w:sz w:val="20"/>
              </w:rPr>
              <w:t>STCP18-1</w:t>
            </w:r>
          </w:p>
        </w:tc>
        <w:tc>
          <w:tcPr>
            <w:tcW w:w="2132" w:type="dxa"/>
            <w:shd w:val="clear" w:color="auto" w:fill="auto"/>
          </w:tcPr>
          <w:p w14:paraId="00EC668D" w14:textId="77777777" w:rsidR="0011213D" w:rsidRPr="00AA18CD" w:rsidRDefault="0011213D" w:rsidP="00AA18CD">
            <w:pPr>
              <w:pStyle w:val="Heading5"/>
              <w:spacing w:after="0"/>
              <w:rPr>
                <w:b w:val="0"/>
                <w:i w:val="0"/>
                <w:sz w:val="20"/>
              </w:rPr>
            </w:pPr>
            <w:r w:rsidRPr="00AA18CD">
              <w:rPr>
                <w:b w:val="0"/>
                <w:i w:val="0"/>
                <w:sz w:val="20"/>
              </w:rPr>
              <w:t>Existing Procedure to  be followed</w:t>
            </w:r>
          </w:p>
        </w:tc>
        <w:tc>
          <w:tcPr>
            <w:tcW w:w="2133" w:type="dxa"/>
            <w:shd w:val="clear" w:color="auto" w:fill="auto"/>
          </w:tcPr>
          <w:p w14:paraId="0826CE19" w14:textId="77777777" w:rsidR="0011213D" w:rsidRPr="00AA18CD" w:rsidRDefault="0011213D" w:rsidP="00AA18CD">
            <w:pPr>
              <w:pStyle w:val="Heading5"/>
              <w:spacing w:after="0"/>
              <w:rPr>
                <w:b w:val="0"/>
                <w:i w:val="0"/>
                <w:sz w:val="20"/>
              </w:rPr>
            </w:pPr>
          </w:p>
        </w:tc>
        <w:tc>
          <w:tcPr>
            <w:tcW w:w="2531" w:type="dxa"/>
            <w:shd w:val="clear" w:color="auto" w:fill="auto"/>
          </w:tcPr>
          <w:p w14:paraId="53BD4244" w14:textId="77777777" w:rsidR="0011213D" w:rsidRPr="00AA18CD" w:rsidRDefault="0011213D" w:rsidP="00AA18CD">
            <w:pPr>
              <w:pStyle w:val="Heading5"/>
              <w:spacing w:after="0"/>
              <w:rPr>
                <w:b w:val="0"/>
                <w:i w:val="0"/>
                <w:sz w:val="20"/>
              </w:rPr>
            </w:pPr>
          </w:p>
        </w:tc>
        <w:tc>
          <w:tcPr>
            <w:tcW w:w="2552" w:type="dxa"/>
            <w:shd w:val="clear" w:color="auto" w:fill="auto"/>
          </w:tcPr>
          <w:p w14:paraId="1EA3FDFD" w14:textId="77777777" w:rsidR="0011213D" w:rsidRPr="00AA18CD" w:rsidRDefault="0011213D" w:rsidP="00AA18CD">
            <w:pPr>
              <w:pStyle w:val="Heading5"/>
              <w:spacing w:after="0"/>
              <w:rPr>
                <w:b w:val="0"/>
                <w:i w:val="0"/>
                <w:sz w:val="20"/>
              </w:rPr>
            </w:pPr>
            <w:r w:rsidRPr="00AA18CD">
              <w:rPr>
                <w:b w:val="0"/>
                <w:i w:val="0"/>
                <w:sz w:val="20"/>
              </w:rPr>
              <w:t>STC Amendments Committee</w:t>
            </w:r>
          </w:p>
        </w:tc>
      </w:tr>
      <w:tr w:rsidR="0011213D" w:rsidRPr="00AA18CD" w14:paraId="47118612" w14:textId="77777777" w:rsidTr="00AA18CD">
        <w:tc>
          <w:tcPr>
            <w:tcW w:w="3369" w:type="dxa"/>
            <w:shd w:val="clear" w:color="auto" w:fill="auto"/>
          </w:tcPr>
          <w:p w14:paraId="65991BA4" w14:textId="77777777" w:rsidR="0011213D" w:rsidRPr="00AA18CD" w:rsidRDefault="0011213D" w:rsidP="00AA18CD">
            <w:pPr>
              <w:pStyle w:val="Heading5"/>
              <w:spacing w:after="0"/>
              <w:rPr>
                <w:b w:val="0"/>
                <w:i w:val="0"/>
                <w:sz w:val="20"/>
              </w:rPr>
            </w:pPr>
            <w:r w:rsidRPr="00AA18CD">
              <w:rPr>
                <w:b w:val="0"/>
                <w:i w:val="0"/>
                <w:sz w:val="20"/>
              </w:rPr>
              <w:t>Construction Process</w:t>
            </w:r>
          </w:p>
        </w:tc>
        <w:tc>
          <w:tcPr>
            <w:tcW w:w="1425" w:type="dxa"/>
            <w:shd w:val="clear" w:color="auto" w:fill="auto"/>
          </w:tcPr>
          <w:p w14:paraId="3DC64BA1" w14:textId="77777777" w:rsidR="0011213D" w:rsidRPr="00AA18CD" w:rsidRDefault="0011213D" w:rsidP="00AA18CD">
            <w:pPr>
              <w:pStyle w:val="Heading5"/>
              <w:spacing w:after="0"/>
              <w:rPr>
                <w:b w:val="0"/>
                <w:i w:val="0"/>
                <w:sz w:val="20"/>
              </w:rPr>
            </w:pPr>
            <w:r w:rsidRPr="00AA18CD">
              <w:rPr>
                <w:b w:val="0"/>
                <w:i w:val="0"/>
                <w:sz w:val="20"/>
              </w:rPr>
              <w:t>STCP19-2</w:t>
            </w:r>
          </w:p>
        </w:tc>
        <w:tc>
          <w:tcPr>
            <w:tcW w:w="2132" w:type="dxa"/>
            <w:shd w:val="clear" w:color="auto" w:fill="auto"/>
          </w:tcPr>
          <w:p w14:paraId="7B502C49" w14:textId="77777777" w:rsidR="0011213D" w:rsidRPr="00AA18CD" w:rsidRDefault="0011213D" w:rsidP="00AA18CD">
            <w:pPr>
              <w:pStyle w:val="Heading5"/>
              <w:spacing w:after="0"/>
              <w:rPr>
                <w:b w:val="0"/>
                <w:i w:val="0"/>
                <w:sz w:val="20"/>
              </w:rPr>
            </w:pPr>
            <w:r w:rsidRPr="00AA18CD">
              <w:rPr>
                <w:b w:val="0"/>
                <w:i w:val="0"/>
                <w:sz w:val="20"/>
              </w:rPr>
              <w:t>Existing Procedure to  be followed</w:t>
            </w:r>
          </w:p>
        </w:tc>
        <w:tc>
          <w:tcPr>
            <w:tcW w:w="2133" w:type="dxa"/>
            <w:shd w:val="clear" w:color="auto" w:fill="auto"/>
          </w:tcPr>
          <w:p w14:paraId="4DBFF3B1" w14:textId="77777777" w:rsidR="0011213D" w:rsidRPr="00AA18CD" w:rsidRDefault="0011213D" w:rsidP="00AA18CD">
            <w:pPr>
              <w:pStyle w:val="Heading5"/>
              <w:spacing w:after="0"/>
              <w:rPr>
                <w:b w:val="0"/>
                <w:i w:val="0"/>
                <w:sz w:val="20"/>
              </w:rPr>
            </w:pPr>
          </w:p>
        </w:tc>
        <w:tc>
          <w:tcPr>
            <w:tcW w:w="2531" w:type="dxa"/>
            <w:shd w:val="clear" w:color="auto" w:fill="auto"/>
          </w:tcPr>
          <w:p w14:paraId="57F49ADA" w14:textId="77777777" w:rsidR="0011213D" w:rsidRPr="00AA18CD" w:rsidRDefault="0011213D" w:rsidP="00AA18CD">
            <w:pPr>
              <w:pStyle w:val="Heading5"/>
              <w:spacing w:after="0"/>
              <w:rPr>
                <w:b w:val="0"/>
                <w:i w:val="0"/>
                <w:sz w:val="20"/>
              </w:rPr>
            </w:pPr>
          </w:p>
        </w:tc>
        <w:tc>
          <w:tcPr>
            <w:tcW w:w="2552" w:type="dxa"/>
            <w:shd w:val="clear" w:color="auto" w:fill="auto"/>
          </w:tcPr>
          <w:p w14:paraId="5DE576F5" w14:textId="77777777" w:rsidR="0011213D" w:rsidRPr="00AA18CD" w:rsidRDefault="0011213D" w:rsidP="00AA18CD">
            <w:pPr>
              <w:pStyle w:val="Heading5"/>
              <w:spacing w:after="0"/>
              <w:rPr>
                <w:b w:val="0"/>
                <w:i w:val="0"/>
                <w:sz w:val="20"/>
              </w:rPr>
            </w:pPr>
            <w:r w:rsidRPr="00AA18CD">
              <w:rPr>
                <w:b w:val="0"/>
                <w:i w:val="0"/>
                <w:sz w:val="20"/>
              </w:rPr>
              <w:t>STC Amendments Committee</w:t>
            </w:r>
          </w:p>
        </w:tc>
      </w:tr>
      <w:tr w:rsidR="0011213D" w:rsidRPr="00AA18CD" w14:paraId="7F26F3B0" w14:textId="77777777" w:rsidTr="00AA18CD">
        <w:tc>
          <w:tcPr>
            <w:tcW w:w="3369" w:type="dxa"/>
            <w:shd w:val="clear" w:color="auto" w:fill="auto"/>
          </w:tcPr>
          <w:p w14:paraId="06513E0E" w14:textId="77777777" w:rsidR="0011213D" w:rsidRPr="00AA18CD" w:rsidRDefault="0011213D" w:rsidP="00AA18CD">
            <w:pPr>
              <w:pStyle w:val="Heading5"/>
              <w:spacing w:after="0"/>
              <w:rPr>
                <w:b w:val="0"/>
                <w:i w:val="0"/>
                <w:sz w:val="20"/>
              </w:rPr>
            </w:pPr>
            <w:r w:rsidRPr="00AA18CD">
              <w:rPr>
                <w:b w:val="0"/>
                <w:i w:val="0"/>
                <w:sz w:val="20"/>
              </w:rPr>
              <w:t>Operational Notification Process</w:t>
            </w:r>
          </w:p>
        </w:tc>
        <w:tc>
          <w:tcPr>
            <w:tcW w:w="1425" w:type="dxa"/>
            <w:shd w:val="clear" w:color="auto" w:fill="auto"/>
          </w:tcPr>
          <w:p w14:paraId="75C64692" w14:textId="77777777" w:rsidR="0011213D" w:rsidRPr="00AA18CD" w:rsidRDefault="0011213D" w:rsidP="00AA18CD">
            <w:pPr>
              <w:pStyle w:val="Heading5"/>
              <w:spacing w:after="0"/>
              <w:rPr>
                <w:b w:val="0"/>
                <w:i w:val="0"/>
                <w:sz w:val="20"/>
              </w:rPr>
            </w:pPr>
            <w:r w:rsidRPr="00AA18CD">
              <w:rPr>
                <w:b w:val="0"/>
                <w:i w:val="0"/>
                <w:sz w:val="20"/>
              </w:rPr>
              <w:t>STCP19-3</w:t>
            </w:r>
          </w:p>
        </w:tc>
        <w:tc>
          <w:tcPr>
            <w:tcW w:w="2132" w:type="dxa"/>
            <w:shd w:val="clear" w:color="auto" w:fill="auto"/>
          </w:tcPr>
          <w:p w14:paraId="528E44AD" w14:textId="77777777" w:rsidR="0011213D" w:rsidRPr="00AA18CD" w:rsidRDefault="0011213D" w:rsidP="00AA18CD">
            <w:pPr>
              <w:pStyle w:val="Heading5"/>
              <w:spacing w:after="0"/>
              <w:rPr>
                <w:b w:val="0"/>
                <w:i w:val="0"/>
                <w:sz w:val="20"/>
              </w:rPr>
            </w:pPr>
            <w:r w:rsidRPr="00AA18CD">
              <w:rPr>
                <w:b w:val="0"/>
                <w:i w:val="0"/>
                <w:sz w:val="20"/>
              </w:rPr>
              <w:t>Existing Procedure to  be followed</w:t>
            </w:r>
          </w:p>
        </w:tc>
        <w:tc>
          <w:tcPr>
            <w:tcW w:w="2133" w:type="dxa"/>
            <w:shd w:val="clear" w:color="auto" w:fill="auto"/>
          </w:tcPr>
          <w:p w14:paraId="36ED8195" w14:textId="77777777" w:rsidR="0011213D" w:rsidRPr="00AA18CD" w:rsidRDefault="0011213D" w:rsidP="00AA18CD">
            <w:pPr>
              <w:pStyle w:val="Heading5"/>
              <w:spacing w:after="0"/>
              <w:rPr>
                <w:b w:val="0"/>
                <w:i w:val="0"/>
                <w:sz w:val="20"/>
              </w:rPr>
            </w:pPr>
          </w:p>
        </w:tc>
        <w:tc>
          <w:tcPr>
            <w:tcW w:w="2531" w:type="dxa"/>
            <w:shd w:val="clear" w:color="auto" w:fill="auto"/>
          </w:tcPr>
          <w:p w14:paraId="5090F7B6" w14:textId="77777777" w:rsidR="0011213D" w:rsidRPr="00AA18CD" w:rsidRDefault="0011213D" w:rsidP="00AA18CD">
            <w:pPr>
              <w:pStyle w:val="Heading5"/>
              <w:spacing w:after="0"/>
              <w:rPr>
                <w:b w:val="0"/>
                <w:i w:val="0"/>
                <w:sz w:val="20"/>
              </w:rPr>
            </w:pPr>
          </w:p>
        </w:tc>
        <w:tc>
          <w:tcPr>
            <w:tcW w:w="2552" w:type="dxa"/>
            <w:shd w:val="clear" w:color="auto" w:fill="auto"/>
          </w:tcPr>
          <w:p w14:paraId="647BDF00" w14:textId="77777777" w:rsidR="0011213D" w:rsidRPr="00AA18CD" w:rsidRDefault="0011213D" w:rsidP="00AA18CD">
            <w:pPr>
              <w:pStyle w:val="Heading5"/>
              <w:spacing w:after="0"/>
              <w:rPr>
                <w:b w:val="0"/>
                <w:i w:val="0"/>
                <w:sz w:val="20"/>
              </w:rPr>
            </w:pPr>
            <w:r w:rsidRPr="00AA18CD">
              <w:rPr>
                <w:b w:val="0"/>
                <w:i w:val="0"/>
                <w:sz w:val="20"/>
              </w:rPr>
              <w:t>STC Amendments Committee</w:t>
            </w:r>
          </w:p>
        </w:tc>
      </w:tr>
      <w:tr w:rsidR="0011213D" w:rsidRPr="00AA18CD" w14:paraId="56D9EC7F" w14:textId="77777777" w:rsidTr="00AA18CD">
        <w:tc>
          <w:tcPr>
            <w:tcW w:w="3369" w:type="dxa"/>
            <w:shd w:val="clear" w:color="auto" w:fill="auto"/>
          </w:tcPr>
          <w:p w14:paraId="145FAE56" w14:textId="77777777" w:rsidR="0011213D" w:rsidRPr="00AA18CD" w:rsidRDefault="0011213D" w:rsidP="00AA18CD">
            <w:pPr>
              <w:pStyle w:val="Heading5"/>
              <w:spacing w:after="0"/>
              <w:rPr>
                <w:b w:val="0"/>
                <w:i w:val="0"/>
                <w:sz w:val="20"/>
              </w:rPr>
            </w:pPr>
            <w:r w:rsidRPr="00AA18CD">
              <w:rPr>
                <w:b w:val="0"/>
                <w:i w:val="0"/>
                <w:sz w:val="20"/>
              </w:rPr>
              <w:t>Commissioning Process</w:t>
            </w:r>
          </w:p>
        </w:tc>
        <w:tc>
          <w:tcPr>
            <w:tcW w:w="1425" w:type="dxa"/>
            <w:shd w:val="clear" w:color="auto" w:fill="auto"/>
          </w:tcPr>
          <w:p w14:paraId="35AFD569" w14:textId="77777777" w:rsidR="0011213D" w:rsidRPr="00AA18CD" w:rsidRDefault="0011213D" w:rsidP="00AA18CD">
            <w:pPr>
              <w:pStyle w:val="Heading5"/>
              <w:spacing w:after="0"/>
              <w:rPr>
                <w:b w:val="0"/>
                <w:i w:val="0"/>
                <w:sz w:val="20"/>
              </w:rPr>
            </w:pPr>
            <w:r w:rsidRPr="00AA18CD">
              <w:rPr>
                <w:b w:val="0"/>
                <w:i w:val="0"/>
                <w:sz w:val="20"/>
              </w:rPr>
              <w:t>STCP19-4</w:t>
            </w:r>
          </w:p>
        </w:tc>
        <w:tc>
          <w:tcPr>
            <w:tcW w:w="2132" w:type="dxa"/>
            <w:shd w:val="clear" w:color="auto" w:fill="auto"/>
          </w:tcPr>
          <w:p w14:paraId="359AF184" w14:textId="77777777" w:rsidR="0011213D" w:rsidRPr="00AA18CD" w:rsidRDefault="0011213D" w:rsidP="00AA18CD">
            <w:pPr>
              <w:pStyle w:val="Heading5"/>
              <w:spacing w:after="0"/>
              <w:rPr>
                <w:b w:val="0"/>
                <w:i w:val="0"/>
                <w:sz w:val="20"/>
              </w:rPr>
            </w:pPr>
            <w:r w:rsidRPr="00AA18CD">
              <w:rPr>
                <w:b w:val="0"/>
                <w:i w:val="0"/>
                <w:sz w:val="20"/>
              </w:rPr>
              <w:t>Existing Procedure to  be followed</w:t>
            </w:r>
          </w:p>
        </w:tc>
        <w:tc>
          <w:tcPr>
            <w:tcW w:w="2133" w:type="dxa"/>
            <w:shd w:val="clear" w:color="auto" w:fill="auto"/>
          </w:tcPr>
          <w:p w14:paraId="14301CAA" w14:textId="77777777" w:rsidR="0011213D" w:rsidRPr="00AA18CD" w:rsidRDefault="0011213D" w:rsidP="00AA18CD">
            <w:pPr>
              <w:pStyle w:val="Heading5"/>
              <w:spacing w:after="0"/>
              <w:rPr>
                <w:b w:val="0"/>
                <w:i w:val="0"/>
                <w:sz w:val="20"/>
              </w:rPr>
            </w:pPr>
          </w:p>
        </w:tc>
        <w:tc>
          <w:tcPr>
            <w:tcW w:w="2531" w:type="dxa"/>
            <w:shd w:val="clear" w:color="auto" w:fill="auto"/>
          </w:tcPr>
          <w:p w14:paraId="14C852B8" w14:textId="77777777" w:rsidR="0011213D" w:rsidRPr="00AA18CD" w:rsidRDefault="0011213D" w:rsidP="00AA18CD">
            <w:pPr>
              <w:pStyle w:val="Heading5"/>
              <w:spacing w:after="0"/>
              <w:rPr>
                <w:b w:val="0"/>
                <w:i w:val="0"/>
                <w:sz w:val="20"/>
              </w:rPr>
            </w:pPr>
          </w:p>
        </w:tc>
        <w:tc>
          <w:tcPr>
            <w:tcW w:w="2552" w:type="dxa"/>
            <w:shd w:val="clear" w:color="auto" w:fill="auto"/>
          </w:tcPr>
          <w:p w14:paraId="641A0FB8" w14:textId="77777777" w:rsidR="0011213D" w:rsidRPr="00AA18CD" w:rsidRDefault="0011213D" w:rsidP="00AA18CD">
            <w:pPr>
              <w:pStyle w:val="Heading5"/>
              <w:spacing w:after="0"/>
              <w:rPr>
                <w:b w:val="0"/>
                <w:i w:val="0"/>
                <w:sz w:val="20"/>
              </w:rPr>
            </w:pPr>
            <w:r w:rsidRPr="00AA18CD">
              <w:rPr>
                <w:b w:val="0"/>
                <w:i w:val="0"/>
                <w:sz w:val="20"/>
              </w:rPr>
              <w:t>STC Amendments Committee</w:t>
            </w:r>
          </w:p>
        </w:tc>
      </w:tr>
      <w:tr w:rsidR="0011213D" w:rsidRPr="00AA18CD" w14:paraId="306AF8A3" w14:textId="77777777" w:rsidTr="00AA18CD">
        <w:tc>
          <w:tcPr>
            <w:tcW w:w="3369" w:type="dxa"/>
            <w:shd w:val="clear" w:color="auto" w:fill="auto"/>
          </w:tcPr>
          <w:p w14:paraId="01529823" w14:textId="77777777" w:rsidR="0011213D" w:rsidRPr="00AA18CD" w:rsidRDefault="0011213D" w:rsidP="00AA18CD">
            <w:pPr>
              <w:pStyle w:val="Heading5"/>
              <w:spacing w:after="0"/>
              <w:rPr>
                <w:b w:val="0"/>
                <w:i w:val="0"/>
                <w:sz w:val="20"/>
              </w:rPr>
            </w:pPr>
            <w:r w:rsidRPr="00AA18CD">
              <w:rPr>
                <w:b w:val="0"/>
                <w:i w:val="0"/>
                <w:sz w:val="20"/>
              </w:rPr>
              <w:t>Production of Models for NETS Planning</w:t>
            </w:r>
          </w:p>
        </w:tc>
        <w:tc>
          <w:tcPr>
            <w:tcW w:w="1425" w:type="dxa"/>
            <w:shd w:val="clear" w:color="auto" w:fill="auto"/>
          </w:tcPr>
          <w:p w14:paraId="58A31B94" w14:textId="77777777" w:rsidR="0011213D" w:rsidRPr="00AA18CD" w:rsidRDefault="0011213D" w:rsidP="00AA18CD">
            <w:pPr>
              <w:pStyle w:val="Heading5"/>
              <w:spacing w:after="0"/>
              <w:rPr>
                <w:b w:val="0"/>
                <w:i w:val="0"/>
                <w:sz w:val="20"/>
              </w:rPr>
            </w:pPr>
            <w:r w:rsidRPr="00AA18CD">
              <w:rPr>
                <w:b w:val="0"/>
                <w:i w:val="0"/>
                <w:sz w:val="20"/>
              </w:rPr>
              <w:t>STCP22-1</w:t>
            </w:r>
          </w:p>
        </w:tc>
        <w:tc>
          <w:tcPr>
            <w:tcW w:w="2132" w:type="dxa"/>
            <w:shd w:val="clear" w:color="auto" w:fill="auto"/>
          </w:tcPr>
          <w:p w14:paraId="0465E4B2" w14:textId="77777777" w:rsidR="0011213D" w:rsidRPr="00AA18CD" w:rsidRDefault="0011213D" w:rsidP="00AA18CD">
            <w:pPr>
              <w:pStyle w:val="Heading5"/>
              <w:spacing w:after="0"/>
              <w:rPr>
                <w:b w:val="0"/>
                <w:i w:val="0"/>
                <w:sz w:val="20"/>
              </w:rPr>
            </w:pPr>
            <w:r w:rsidRPr="00AA18CD">
              <w:rPr>
                <w:b w:val="0"/>
                <w:i w:val="0"/>
                <w:sz w:val="20"/>
              </w:rPr>
              <w:t>Existing Procedure to  be followed</w:t>
            </w:r>
          </w:p>
        </w:tc>
        <w:tc>
          <w:tcPr>
            <w:tcW w:w="2133" w:type="dxa"/>
            <w:shd w:val="clear" w:color="auto" w:fill="auto"/>
          </w:tcPr>
          <w:p w14:paraId="54033D21" w14:textId="77777777" w:rsidR="0011213D" w:rsidRPr="00AA18CD" w:rsidRDefault="0011213D" w:rsidP="00AA18CD">
            <w:pPr>
              <w:pStyle w:val="Heading5"/>
              <w:spacing w:after="0"/>
              <w:rPr>
                <w:b w:val="0"/>
                <w:i w:val="0"/>
                <w:sz w:val="20"/>
              </w:rPr>
            </w:pPr>
          </w:p>
        </w:tc>
        <w:tc>
          <w:tcPr>
            <w:tcW w:w="2531" w:type="dxa"/>
            <w:shd w:val="clear" w:color="auto" w:fill="auto"/>
          </w:tcPr>
          <w:p w14:paraId="1B4D0B3C" w14:textId="77777777" w:rsidR="0011213D" w:rsidRPr="00AA18CD" w:rsidRDefault="0011213D" w:rsidP="00AA18CD">
            <w:pPr>
              <w:pStyle w:val="Heading5"/>
              <w:spacing w:after="0"/>
              <w:rPr>
                <w:b w:val="0"/>
                <w:i w:val="0"/>
                <w:sz w:val="20"/>
              </w:rPr>
            </w:pPr>
          </w:p>
        </w:tc>
        <w:tc>
          <w:tcPr>
            <w:tcW w:w="2552" w:type="dxa"/>
            <w:shd w:val="clear" w:color="auto" w:fill="auto"/>
          </w:tcPr>
          <w:p w14:paraId="75B4B404" w14:textId="77777777" w:rsidR="0011213D" w:rsidRPr="00AA18CD" w:rsidRDefault="0011213D" w:rsidP="00AA18CD">
            <w:pPr>
              <w:pStyle w:val="Heading5"/>
              <w:spacing w:after="0"/>
              <w:rPr>
                <w:b w:val="0"/>
                <w:i w:val="0"/>
                <w:sz w:val="20"/>
              </w:rPr>
            </w:pPr>
            <w:r w:rsidRPr="00AA18CD">
              <w:rPr>
                <w:b w:val="0"/>
                <w:i w:val="0"/>
                <w:sz w:val="20"/>
              </w:rPr>
              <w:t>STC Amendments Committee</w:t>
            </w:r>
          </w:p>
        </w:tc>
      </w:tr>
      <w:tr w:rsidR="0011213D" w:rsidRPr="00AA18CD" w14:paraId="1A9AF8AB" w14:textId="77777777" w:rsidTr="00AA18CD">
        <w:tc>
          <w:tcPr>
            <w:tcW w:w="3369" w:type="dxa"/>
            <w:shd w:val="clear" w:color="auto" w:fill="auto"/>
          </w:tcPr>
          <w:p w14:paraId="12D1505F" w14:textId="77777777" w:rsidR="0011213D" w:rsidRPr="00AA18CD" w:rsidRDefault="0011213D" w:rsidP="00AA18CD">
            <w:pPr>
              <w:pStyle w:val="Heading5"/>
              <w:spacing w:after="0"/>
              <w:rPr>
                <w:b w:val="0"/>
                <w:i w:val="0"/>
                <w:sz w:val="20"/>
              </w:rPr>
            </w:pPr>
          </w:p>
        </w:tc>
        <w:tc>
          <w:tcPr>
            <w:tcW w:w="1425" w:type="dxa"/>
            <w:shd w:val="clear" w:color="auto" w:fill="auto"/>
          </w:tcPr>
          <w:p w14:paraId="0305071C" w14:textId="77777777" w:rsidR="0011213D" w:rsidRPr="00AA18CD" w:rsidRDefault="0011213D" w:rsidP="00AA18CD">
            <w:pPr>
              <w:pStyle w:val="Heading5"/>
              <w:spacing w:after="0"/>
              <w:rPr>
                <w:b w:val="0"/>
                <w:i w:val="0"/>
                <w:sz w:val="20"/>
              </w:rPr>
            </w:pPr>
          </w:p>
        </w:tc>
        <w:tc>
          <w:tcPr>
            <w:tcW w:w="2132" w:type="dxa"/>
            <w:shd w:val="clear" w:color="auto" w:fill="auto"/>
          </w:tcPr>
          <w:p w14:paraId="72EE724B" w14:textId="77777777" w:rsidR="0011213D" w:rsidRPr="00AA18CD" w:rsidRDefault="0011213D" w:rsidP="00AA18CD">
            <w:pPr>
              <w:pStyle w:val="Heading5"/>
              <w:spacing w:after="0"/>
              <w:rPr>
                <w:b w:val="0"/>
                <w:i w:val="0"/>
                <w:sz w:val="20"/>
              </w:rPr>
            </w:pPr>
          </w:p>
        </w:tc>
        <w:tc>
          <w:tcPr>
            <w:tcW w:w="2133" w:type="dxa"/>
            <w:shd w:val="clear" w:color="auto" w:fill="auto"/>
          </w:tcPr>
          <w:p w14:paraId="40A39F22" w14:textId="77777777" w:rsidR="0011213D" w:rsidRPr="00AA18CD" w:rsidRDefault="0011213D" w:rsidP="00AA18CD">
            <w:pPr>
              <w:pStyle w:val="Heading5"/>
              <w:spacing w:after="0"/>
              <w:rPr>
                <w:b w:val="0"/>
                <w:i w:val="0"/>
                <w:sz w:val="20"/>
              </w:rPr>
            </w:pPr>
          </w:p>
        </w:tc>
        <w:tc>
          <w:tcPr>
            <w:tcW w:w="2531" w:type="dxa"/>
            <w:shd w:val="clear" w:color="auto" w:fill="auto"/>
          </w:tcPr>
          <w:p w14:paraId="601CBDE1" w14:textId="77777777" w:rsidR="0011213D" w:rsidRPr="00AA18CD" w:rsidRDefault="0011213D" w:rsidP="00AA18CD">
            <w:pPr>
              <w:pStyle w:val="Heading5"/>
              <w:spacing w:after="0"/>
              <w:rPr>
                <w:b w:val="0"/>
                <w:i w:val="0"/>
                <w:sz w:val="20"/>
              </w:rPr>
            </w:pPr>
          </w:p>
        </w:tc>
        <w:tc>
          <w:tcPr>
            <w:tcW w:w="2552" w:type="dxa"/>
            <w:shd w:val="clear" w:color="auto" w:fill="auto"/>
          </w:tcPr>
          <w:p w14:paraId="49AD5B78" w14:textId="77777777" w:rsidR="0011213D" w:rsidRPr="00AA18CD" w:rsidRDefault="0011213D" w:rsidP="00AA18CD">
            <w:pPr>
              <w:pStyle w:val="Heading5"/>
              <w:spacing w:after="0"/>
              <w:rPr>
                <w:b w:val="0"/>
                <w:i w:val="0"/>
                <w:sz w:val="20"/>
              </w:rPr>
            </w:pPr>
          </w:p>
        </w:tc>
      </w:tr>
      <w:tr w:rsidR="0011213D" w:rsidRPr="00AA18CD" w14:paraId="04C42D29" w14:textId="77777777" w:rsidTr="00AA18CD">
        <w:tc>
          <w:tcPr>
            <w:tcW w:w="3369" w:type="dxa"/>
            <w:shd w:val="clear" w:color="auto" w:fill="auto"/>
          </w:tcPr>
          <w:p w14:paraId="46426514" w14:textId="77777777" w:rsidR="0011213D" w:rsidRPr="00AA18CD" w:rsidRDefault="0011213D" w:rsidP="00AA18CD">
            <w:pPr>
              <w:pStyle w:val="Heading5"/>
              <w:spacing w:after="0"/>
              <w:rPr>
                <w:b w:val="0"/>
                <w:i w:val="0"/>
                <w:sz w:val="20"/>
              </w:rPr>
            </w:pPr>
          </w:p>
        </w:tc>
        <w:tc>
          <w:tcPr>
            <w:tcW w:w="1425" w:type="dxa"/>
            <w:shd w:val="clear" w:color="auto" w:fill="auto"/>
          </w:tcPr>
          <w:p w14:paraId="7C2C8980" w14:textId="77777777" w:rsidR="0011213D" w:rsidRPr="00AA18CD" w:rsidRDefault="0011213D" w:rsidP="00AA18CD">
            <w:pPr>
              <w:pStyle w:val="Heading5"/>
              <w:spacing w:after="0"/>
              <w:rPr>
                <w:b w:val="0"/>
                <w:i w:val="0"/>
                <w:sz w:val="20"/>
              </w:rPr>
            </w:pPr>
          </w:p>
        </w:tc>
        <w:tc>
          <w:tcPr>
            <w:tcW w:w="2132" w:type="dxa"/>
            <w:shd w:val="clear" w:color="auto" w:fill="auto"/>
          </w:tcPr>
          <w:p w14:paraId="53A40084" w14:textId="77777777" w:rsidR="0011213D" w:rsidRPr="00AA18CD" w:rsidRDefault="0011213D" w:rsidP="00AA18CD">
            <w:pPr>
              <w:pStyle w:val="Heading5"/>
              <w:spacing w:after="0"/>
              <w:rPr>
                <w:b w:val="0"/>
                <w:i w:val="0"/>
                <w:sz w:val="20"/>
              </w:rPr>
            </w:pPr>
          </w:p>
        </w:tc>
        <w:tc>
          <w:tcPr>
            <w:tcW w:w="2133" w:type="dxa"/>
            <w:shd w:val="clear" w:color="auto" w:fill="auto"/>
          </w:tcPr>
          <w:p w14:paraId="55B49C19" w14:textId="77777777" w:rsidR="0011213D" w:rsidRPr="00AA18CD" w:rsidRDefault="0011213D" w:rsidP="00AA18CD">
            <w:pPr>
              <w:pStyle w:val="Heading5"/>
              <w:spacing w:after="0"/>
              <w:rPr>
                <w:b w:val="0"/>
                <w:i w:val="0"/>
                <w:sz w:val="20"/>
              </w:rPr>
            </w:pPr>
          </w:p>
        </w:tc>
        <w:tc>
          <w:tcPr>
            <w:tcW w:w="2531" w:type="dxa"/>
            <w:shd w:val="clear" w:color="auto" w:fill="auto"/>
          </w:tcPr>
          <w:p w14:paraId="0CD54440" w14:textId="77777777" w:rsidR="0011213D" w:rsidRPr="00AA18CD" w:rsidRDefault="0011213D" w:rsidP="00AA18CD">
            <w:pPr>
              <w:pStyle w:val="Heading5"/>
              <w:spacing w:after="0"/>
              <w:rPr>
                <w:b w:val="0"/>
                <w:i w:val="0"/>
                <w:sz w:val="20"/>
              </w:rPr>
            </w:pPr>
          </w:p>
        </w:tc>
        <w:tc>
          <w:tcPr>
            <w:tcW w:w="2552" w:type="dxa"/>
            <w:shd w:val="clear" w:color="auto" w:fill="auto"/>
          </w:tcPr>
          <w:p w14:paraId="6CA80491" w14:textId="77777777" w:rsidR="0011213D" w:rsidRPr="00AA18CD" w:rsidRDefault="0011213D" w:rsidP="00AA18CD">
            <w:pPr>
              <w:pStyle w:val="Heading5"/>
              <w:spacing w:after="0"/>
              <w:rPr>
                <w:b w:val="0"/>
                <w:i w:val="0"/>
                <w:sz w:val="20"/>
              </w:rPr>
            </w:pPr>
          </w:p>
        </w:tc>
      </w:tr>
      <w:tr w:rsidR="0011213D" w:rsidRPr="00AA18CD" w14:paraId="10D89A5F" w14:textId="77777777" w:rsidTr="00AA18CD">
        <w:tc>
          <w:tcPr>
            <w:tcW w:w="3369" w:type="dxa"/>
            <w:shd w:val="clear" w:color="auto" w:fill="auto"/>
          </w:tcPr>
          <w:p w14:paraId="75052262" w14:textId="77777777" w:rsidR="0011213D" w:rsidRPr="00AA18CD" w:rsidRDefault="0011213D" w:rsidP="00AA18CD">
            <w:pPr>
              <w:pStyle w:val="Heading5"/>
              <w:spacing w:after="0"/>
              <w:rPr>
                <w:b w:val="0"/>
                <w:i w:val="0"/>
                <w:sz w:val="20"/>
              </w:rPr>
            </w:pPr>
          </w:p>
        </w:tc>
        <w:tc>
          <w:tcPr>
            <w:tcW w:w="1425" w:type="dxa"/>
            <w:shd w:val="clear" w:color="auto" w:fill="auto"/>
          </w:tcPr>
          <w:p w14:paraId="6104F50C" w14:textId="77777777" w:rsidR="0011213D" w:rsidRPr="00AA18CD" w:rsidRDefault="0011213D" w:rsidP="00AA18CD">
            <w:pPr>
              <w:pStyle w:val="Heading5"/>
              <w:spacing w:after="0"/>
              <w:rPr>
                <w:b w:val="0"/>
                <w:i w:val="0"/>
                <w:sz w:val="20"/>
              </w:rPr>
            </w:pPr>
          </w:p>
        </w:tc>
        <w:tc>
          <w:tcPr>
            <w:tcW w:w="2132" w:type="dxa"/>
            <w:shd w:val="clear" w:color="auto" w:fill="auto"/>
          </w:tcPr>
          <w:p w14:paraId="1639B97C" w14:textId="77777777" w:rsidR="0011213D" w:rsidRPr="00AA18CD" w:rsidRDefault="0011213D" w:rsidP="00AA18CD">
            <w:pPr>
              <w:pStyle w:val="Heading5"/>
              <w:spacing w:after="0"/>
              <w:rPr>
                <w:b w:val="0"/>
                <w:i w:val="0"/>
                <w:sz w:val="20"/>
              </w:rPr>
            </w:pPr>
          </w:p>
        </w:tc>
        <w:tc>
          <w:tcPr>
            <w:tcW w:w="2133" w:type="dxa"/>
            <w:shd w:val="clear" w:color="auto" w:fill="auto"/>
          </w:tcPr>
          <w:p w14:paraId="3F8D81A5" w14:textId="77777777" w:rsidR="0011213D" w:rsidRPr="00AA18CD" w:rsidRDefault="0011213D" w:rsidP="00AA18CD">
            <w:pPr>
              <w:pStyle w:val="Heading5"/>
              <w:spacing w:after="0"/>
              <w:rPr>
                <w:b w:val="0"/>
                <w:i w:val="0"/>
                <w:sz w:val="20"/>
              </w:rPr>
            </w:pPr>
          </w:p>
        </w:tc>
        <w:tc>
          <w:tcPr>
            <w:tcW w:w="2531" w:type="dxa"/>
            <w:shd w:val="clear" w:color="auto" w:fill="auto"/>
          </w:tcPr>
          <w:p w14:paraId="32B3683D" w14:textId="77777777" w:rsidR="0011213D" w:rsidRPr="00AA18CD" w:rsidRDefault="0011213D" w:rsidP="00AA18CD">
            <w:pPr>
              <w:pStyle w:val="Heading5"/>
              <w:spacing w:after="0"/>
              <w:rPr>
                <w:b w:val="0"/>
                <w:i w:val="0"/>
                <w:sz w:val="20"/>
              </w:rPr>
            </w:pPr>
          </w:p>
        </w:tc>
        <w:tc>
          <w:tcPr>
            <w:tcW w:w="2552" w:type="dxa"/>
            <w:shd w:val="clear" w:color="auto" w:fill="auto"/>
          </w:tcPr>
          <w:p w14:paraId="27B2C913" w14:textId="77777777" w:rsidR="0011213D" w:rsidRPr="00AA18CD" w:rsidRDefault="0011213D" w:rsidP="00AA18CD">
            <w:pPr>
              <w:pStyle w:val="Heading5"/>
              <w:spacing w:after="0"/>
              <w:rPr>
                <w:b w:val="0"/>
                <w:i w:val="0"/>
                <w:sz w:val="20"/>
              </w:rPr>
            </w:pPr>
          </w:p>
        </w:tc>
      </w:tr>
    </w:tbl>
    <w:p w14:paraId="60A6F864" w14:textId="77777777" w:rsidR="005B5356" w:rsidRDefault="005B5356">
      <w:pPr>
        <w:pStyle w:val="Heading5"/>
        <w:spacing w:after="0"/>
      </w:pPr>
    </w:p>
    <w:p w14:paraId="0093F1EB" w14:textId="77777777" w:rsidR="003578E3" w:rsidRDefault="003578E3" w:rsidP="00116D38">
      <w:r>
        <w:t>The above Party Entry Process Timetable has been agreed by:</w:t>
      </w:r>
    </w:p>
    <w:p w14:paraId="46B472D4" w14:textId="77777777" w:rsidR="003578E3" w:rsidRDefault="003578E3" w:rsidP="00116D38"/>
    <w:p w14:paraId="13A5FA2C" w14:textId="77777777" w:rsidR="003578E3" w:rsidRDefault="003578E3" w:rsidP="00116D38">
      <w:r>
        <w:t>Party:</w:t>
      </w:r>
      <w:r>
        <w:tab/>
      </w:r>
      <w:r w:rsidR="007D65FA">
        <w:t>…………………………………STC Committee Representative</w:t>
      </w:r>
      <w:r>
        <w:tab/>
        <w:t>………………………………….</w:t>
      </w:r>
      <w:r>
        <w:tab/>
      </w:r>
      <w:r>
        <w:tab/>
      </w:r>
      <w:proofErr w:type="gramStart"/>
      <w:r>
        <w:t>Date:…</w:t>
      </w:r>
      <w:proofErr w:type="gramEnd"/>
      <w:r>
        <w:t>………………………………...</w:t>
      </w:r>
    </w:p>
    <w:p w14:paraId="617B300A" w14:textId="77777777" w:rsidR="003578E3" w:rsidRDefault="003578E3" w:rsidP="003578E3">
      <w:r>
        <w:t>Party:</w:t>
      </w:r>
      <w:r>
        <w:tab/>
      </w:r>
      <w:r w:rsidR="007D65FA">
        <w:t>………………………………….</w:t>
      </w:r>
      <w:r w:rsidR="007D65FA" w:rsidRPr="007D65FA">
        <w:t xml:space="preserve"> </w:t>
      </w:r>
      <w:r w:rsidR="007D65FA">
        <w:t>STC Committee Representative</w:t>
      </w:r>
      <w:r>
        <w:tab/>
        <w:t>…………………………………….</w:t>
      </w:r>
      <w:r>
        <w:tab/>
      </w:r>
      <w:r>
        <w:tab/>
      </w:r>
      <w:proofErr w:type="gramStart"/>
      <w:r>
        <w:t>Date:…</w:t>
      </w:r>
      <w:proofErr w:type="gramEnd"/>
      <w:r>
        <w:t>………………………………...</w:t>
      </w:r>
    </w:p>
    <w:p w14:paraId="4DEEE977" w14:textId="77777777" w:rsidR="003578E3" w:rsidRDefault="003578E3" w:rsidP="003578E3">
      <w:r>
        <w:t>Party:</w:t>
      </w:r>
      <w:r>
        <w:tab/>
      </w:r>
      <w:r w:rsidR="007D65FA">
        <w:t>………………………………….</w:t>
      </w:r>
      <w:r w:rsidR="007D65FA" w:rsidRPr="007D65FA">
        <w:t xml:space="preserve"> </w:t>
      </w:r>
      <w:r w:rsidR="007D65FA">
        <w:t>STC Committee Representative</w:t>
      </w:r>
      <w:r>
        <w:tab/>
        <w:t>…………………………………….</w:t>
      </w:r>
      <w:r>
        <w:tab/>
      </w:r>
      <w:r>
        <w:tab/>
      </w:r>
      <w:proofErr w:type="gramStart"/>
      <w:r>
        <w:t>Date:…</w:t>
      </w:r>
      <w:proofErr w:type="gramEnd"/>
      <w:r>
        <w:t>………………………………...</w:t>
      </w:r>
    </w:p>
    <w:p w14:paraId="617F6168" w14:textId="77777777" w:rsidR="003578E3" w:rsidRPr="00116D38" w:rsidRDefault="003578E3" w:rsidP="00116D38">
      <w:pPr>
        <w:sectPr w:rsidR="003578E3" w:rsidRPr="00116D38" w:rsidSect="005B5356">
          <w:pgSz w:w="16840" w:h="11907" w:orient="landscape" w:code="9"/>
          <w:pgMar w:top="1797" w:right="1440" w:bottom="1797" w:left="1440" w:header="720" w:footer="720" w:gutter="0"/>
          <w:cols w:space="720"/>
        </w:sectPr>
      </w:pPr>
    </w:p>
    <w:p w14:paraId="6EC8B130" w14:textId="77777777" w:rsidR="005B48AF" w:rsidRDefault="00C91DD8">
      <w:pPr>
        <w:pStyle w:val="Heading5"/>
        <w:spacing w:after="0"/>
      </w:pPr>
      <w:r>
        <w:lastRenderedPageBreak/>
        <w:t xml:space="preserve">Appendix </w:t>
      </w:r>
      <w:r w:rsidR="00E14E2E">
        <w:t>B</w:t>
      </w:r>
      <w:r>
        <w:t xml:space="preserve">: </w:t>
      </w:r>
      <w:r w:rsidR="005B48AF">
        <w:t xml:space="preserve">Abbreviations &amp; Definitions </w:t>
      </w:r>
    </w:p>
    <w:p w14:paraId="2442798C" w14:textId="77777777" w:rsidR="005B48AF" w:rsidRDefault="005B48AF">
      <w:pPr>
        <w:pStyle w:val="Heading6"/>
        <w:spacing w:before="0" w:after="0"/>
      </w:pPr>
    </w:p>
    <w:p w14:paraId="253DB41F" w14:textId="77777777" w:rsidR="005B48AF" w:rsidRDefault="005B48AF">
      <w:pPr>
        <w:pStyle w:val="Heading6"/>
        <w:spacing w:before="0" w:after="120"/>
      </w:pPr>
      <w:r>
        <w:t>Abbreviations</w:t>
      </w:r>
    </w:p>
    <w:p w14:paraId="4B33CEF2" w14:textId="77777777" w:rsidR="00B62FAA" w:rsidRDefault="00B62FAA" w:rsidP="00116D38">
      <w:pPr>
        <w:pStyle w:val="Left15"/>
        <w:spacing w:before="0" w:after="120"/>
        <w:ind w:left="0"/>
      </w:pPr>
    </w:p>
    <w:p w14:paraId="1D96F0E9" w14:textId="77777777" w:rsidR="00BE7BC4" w:rsidRDefault="00BE7BC4" w:rsidP="00116D38">
      <w:pPr>
        <w:pStyle w:val="BodyText"/>
        <w:ind w:left="0"/>
      </w:pPr>
      <w:r>
        <w:t>NETS</w:t>
      </w:r>
      <w:r>
        <w:tab/>
      </w:r>
      <w:r>
        <w:tab/>
        <w:t>National Electricity Transmission System</w:t>
      </w:r>
    </w:p>
    <w:p w14:paraId="42A4C9B3" w14:textId="77777777" w:rsidR="00BE7BC4" w:rsidRDefault="00BE7BC4" w:rsidP="00BE7BC4">
      <w:pPr>
        <w:pStyle w:val="Left15"/>
        <w:spacing w:before="0" w:after="120"/>
        <w:ind w:left="0"/>
      </w:pPr>
      <w:r>
        <w:t>SHETL</w:t>
      </w:r>
      <w:r>
        <w:tab/>
      </w:r>
      <w:r>
        <w:tab/>
        <w:t>Scottish Hydro-Electric Transmission Ltd</w:t>
      </w:r>
    </w:p>
    <w:p w14:paraId="46DAB490" w14:textId="77777777" w:rsidR="007B66C7" w:rsidRDefault="007B66C7" w:rsidP="00BE7BC4">
      <w:pPr>
        <w:pStyle w:val="Left15"/>
        <w:spacing w:before="0" w:after="120"/>
        <w:ind w:left="0"/>
      </w:pPr>
    </w:p>
    <w:p w14:paraId="4F4DDEAA" w14:textId="77777777" w:rsidR="007B66C7" w:rsidRDefault="007B66C7" w:rsidP="007B66C7">
      <w:pPr>
        <w:pStyle w:val="Left15"/>
        <w:spacing w:before="0" w:after="120"/>
        <w:ind w:left="0"/>
      </w:pPr>
      <w:r>
        <w:t>STC</w:t>
      </w:r>
      <w:r>
        <w:tab/>
      </w:r>
      <w:r>
        <w:tab/>
        <w:t>System Operator Transmission Owner Code</w:t>
      </w:r>
    </w:p>
    <w:p w14:paraId="7963FE3D" w14:textId="77777777" w:rsidR="007B66C7" w:rsidRDefault="007B66C7" w:rsidP="00BE7BC4">
      <w:pPr>
        <w:pStyle w:val="Left15"/>
        <w:spacing w:before="0" w:after="120"/>
        <w:ind w:left="0"/>
      </w:pPr>
    </w:p>
    <w:p w14:paraId="0C1D6C3D" w14:textId="77777777" w:rsidR="00BE7BC4" w:rsidRDefault="00BE7BC4" w:rsidP="00BE7BC4">
      <w:pPr>
        <w:pStyle w:val="Left15"/>
        <w:spacing w:before="0" w:after="120"/>
        <w:ind w:left="0"/>
      </w:pPr>
      <w:r>
        <w:t>SPT</w:t>
      </w:r>
      <w:r>
        <w:tab/>
      </w:r>
      <w:r>
        <w:tab/>
        <w:t>SP Transmission Ltd</w:t>
      </w:r>
    </w:p>
    <w:p w14:paraId="5FCE2039" w14:textId="77777777" w:rsidR="00BE7BC4" w:rsidRDefault="00BE7BC4" w:rsidP="00BE7BC4">
      <w:pPr>
        <w:pStyle w:val="BodyText"/>
        <w:ind w:left="0"/>
        <w:rPr>
          <w:snapToGrid w:val="0"/>
        </w:rPr>
      </w:pPr>
      <w:r>
        <w:rPr>
          <w:snapToGrid w:val="0"/>
        </w:rPr>
        <w:t>TO</w:t>
      </w:r>
      <w:r>
        <w:rPr>
          <w:snapToGrid w:val="0"/>
        </w:rPr>
        <w:tab/>
      </w:r>
      <w:r>
        <w:rPr>
          <w:snapToGrid w:val="0"/>
        </w:rPr>
        <w:tab/>
        <w:t>Transmission Owner</w:t>
      </w:r>
    </w:p>
    <w:p w14:paraId="01B7102A" w14:textId="77777777" w:rsidR="00BE7BC4" w:rsidRDefault="00BE7BC4" w:rsidP="00116D38">
      <w:pPr>
        <w:pStyle w:val="BodyText"/>
        <w:ind w:left="0"/>
        <w:rPr>
          <w:snapToGrid w:val="0"/>
        </w:rPr>
      </w:pPr>
    </w:p>
    <w:p w14:paraId="66F3CC7C" w14:textId="77777777" w:rsidR="005B48AF" w:rsidRDefault="005B48AF">
      <w:pPr>
        <w:pStyle w:val="BodyText"/>
        <w:spacing w:after="0"/>
        <w:ind w:left="0"/>
      </w:pPr>
    </w:p>
    <w:p w14:paraId="31F897DA" w14:textId="77777777" w:rsidR="005B48AF" w:rsidRDefault="005B48AF">
      <w:pPr>
        <w:pStyle w:val="BodyText"/>
        <w:spacing w:after="0"/>
        <w:ind w:left="0"/>
        <w:rPr>
          <w:b/>
          <w:bCs/>
          <w:i/>
          <w:iCs/>
          <w:sz w:val="24"/>
        </w:rPr>
      </w:pPr>
      <w:r>
        <w:rPr>
          <w:b/>
          <w:bCs/>
          <w:i/>
          <w:iCs/>
          <w:sz w:val="24"/>
        </w:rPr>
        <w:t>Definitions</w:t>
      </w:r>
    </w:p>
    <w:p w14:paraId="28E658C5" w14:textId="77777777" w:rsidR="005B48AF" w:rsidRDefault="005B48AF">
      <w:pPr>
        <w:pStyle w:val="BodyText"/>
        <w:spacing w:after="0"/>
        <w:ind w:left="0"/>
        <w:rPr>
          <w:b/>
          <w:bCs/>
          <w:i/>
          <w:iCs/>
          <w:snapToGrid w:val="0"/>
          <w:sz w:val="24"/>
        </w:rPr>
      </w:pPr>
    </w:p>
    <w:p w14:paraId="27E8377D" w14:textId="77777777" w:rsidR="005B48AF" w:rsidRDefault="005B48AF">
      <w:pPr>
        <w:pStyle w:val="Heading8"/>
        <w:spacing w:before="0" w:after="120"/>
      </w:pPr>
      <w:r>
        <w:t>STC definitions Used:</w:t>
      </w:r>
    </w:p>
    <w:p w14:paraId="12A5798D" w14:textId="77777777" w:rsidR="002D41F9" w:rsidRDefault="008E6734">
      <w:pPr>
        <w:pStyle w:val="Heading8"/>
        <w:spacing w:before="0" w:after="120"/>
      </w:pPr>
      <w:r>
        <w:rPr>
          <w:b w:val="0"/>
        </w:rPr>
        <w:t>Business Day</w:t>
      </w:r>
      <w:r w:rsidR="002D41F9" w:rsidRPr="002D41F9">
        <w:t xml:space="preserve"> </w:t>
      </w:r>
    </w:p>
    <w:p w14:paraId="7134C01B" w14:textId="77777777" w:rsidR="00244151" w:rsidRPr="00116D38" w:rsidRDefault="00244151" w:rsidP="00116D38">
      <w:r>
        <w:t>Embedded Transmission Bilateral Agreement</w:t>
      </w:r>
    </w:p>
    <w:p w14:paraId="0FBABA42" w14:textId="77777777" w:rsidR="008E6734" w:rsidRPr="00116D38" w:rsidRDefault="002D41F9">
      <w:pPr>
        <w:pStyle w:val="Heading8"/>
        <w:spacing w:before="0" w:after="120"/>
        <w:rPr>
          <w:b w:val="0"/>
        </w:rPr>
      </w:pPr>
      <w:r w:rsidRPr="00116D38">
        <w:rPr>
          <w:b w:val="0"/>
        </w:rPr>
        <w:t>Embedded Transmission Counterparty Equipment</w:t>
      </w:r>
    </w:p>
    <w:p w14:paraId="09881F91" w14:textId="77777777" w:rsidR="007B66C7" w:rsidRPr="00116D38" w:rsidRDefault="007B66C7" w:rsidP="00116D38">
      <w:r>
        <w:t>Embedded Transmission Interface Agreement</w:t>
      </w:r>
    </w:p>
    <w:p w14:paraId="462FA9E2" w14:textId="77777777" w:rsidR="007B66C7" w:rsidRDefault="007B66C7" w:rsidP="00116D38">
      <w:r>
        <w:t>Embedded Transmission Interface Site</w:t>
      </w:r>
    </w:p>
    <w:p w14:paraId="2D952363" w14:textId="77777777" w:rsidR="007B66C7" w:rsidRPr="00116D38" w:rsidRDefault="007B66C7" w:rsidP="00116D38">
      <w:r>
        <w:t>Embedded Transmission Interface Site</w:t>
      </w:r>
      <w:r w:rsidR="002D41F9">
        <w:t xml:space="preserve"> </w:t>
      </w:r>
      <w:r>
        <w:t>Specification</w:t>
      </w:r>
    </w:p>
    <w:p w14:paraId="4D7B501A" w14:textId="77777777" w:rsidR="00B62FAA" w:rsidRDefault="00B62FAA" w:rsidP="00116D38">
      <w:r>
        <w:t>National Electricity Transmission System</w:t>
      </w:r>
    </w:p>
    <w:p w14:paraId="0EBCC5B2" w14:textId="78554491" w:rsidR="0031785E" w:rsidRPr="00116D38" w:rsidRDefault="00252EFD" w:rsidP="00116D38">
      <w:r>
        <w:t>The Company</w:t>
      </w:r>
    </w:p>
    <w:p w14:paraId="7AF905BE" w14:textId="7A345925" w:rsidR="008E6734" w:rsidRDefault="00252EFD">
      <w:pPr>
        <w:pStyle w:val="Heading8"/>
        <w:spacing w:before="0" w:after="120"/>
        <w:rPr>
          <w:b w:val="0"/>
        </w:rPr>
      </w:pPr>
      <w:r>
        <w:rPr>
          <w:b w:val="0"/>
        </w:rPr>
        <w:t>The Company</w:t>
      </w:r>
      <w:r w:rsidR="008E6734">
        <w:rPr>
          <w:b w:val="0"/>
        </w:rPr>
        <w:t xml:space="preserve"> Construction Application</w:t>
      </w:r>
    </w:p>
    <w:p w14:paraId="3E5E4030" w14:textId="77777777" w:rsidR="005B48AF" w:rsidRDefault="008E6734">
      <w:pPr>
        <w:pStyle w:val="Heading8"/>
        <w:spacing w:before="0" w:after="120"/>
        <w:rPr>
          <w:b w:val="0"/>
        </w:rPr>
      </w:pPr>
      <w:r w:rsidRPr="00116D38">
        <w:rPr>
          <w:b w:val="0"/>
        </w:rPr>
        <w:t>Party</w:t>
      </w:r>
    </w:p>
    <w:p w14:paraId="40D13626" w14:textId="77777777" w:rsidR="008E6734" w:rsidRPr="00116D38" w:rsidRDefault="008E6734" w:rsidP="00116D38">
      <w:r>
        <w:t>Party Entry Process</w:t>
      </w:r>
    </w:p>
    <w:p w14:paraId="351718F0" w14:textId="77777777" w:rsidR="008E6734" w:rsidRDefault="008E6734" w:rsidP="00116D38">
      <w:r>
        <w:t>Transmission Reinforcement Works</w:t>
      </w:r>
    </w:p>
    <w:p w14:paraId="52246D74" w14:textId="77777777" w:rsidR="008E6734" w:rsidRDefault="008E6734" w:rsidP="00116D38">
      <w:r>
        <w:t>TO Construction Agreement</w:t>
      </w:r>
    </w:p>
    <w:p w14:paraId="5A87D2CE" w14:textId="77777777" w:rsidR="00B62FAA" w:rsidRDefault="00B62FAA" w:rsidP="00116D38">
      <w:r>
        <w:t>Transmission Interface Agreement</w:t>
      </w:r>
    </w:p>
    <w:p w14:paraId="27AF169C" w14:textId="77777777" w:rsidR="00523105" w:rsidRDefault="00523105" w:rsidP="00116D38">
      <w:r>
        <w:t>Transmission Interface Assets</w:t>
      </w:r>
    </w:p>
    <w:p w14:paraId="0303161F" w14:textId="77777777" w:rsidR="00523105" w:rsidRDefault="00523105" w:rsidP="00116D38">
      <w:r>
        <w:t>Transmission Interface Site</w:t>
      </w:r>
    </w:p>
    <w:p w14:paraId="287466A0" w14:textId="77777777" w:rsidR="00523105" w:rsidRDefault="00523105" w:rsidP="00116D38">
      <w:r>
        <w:t xml:space="preserve">Transmission Interface Site Specification </w:t>
      </w:r>
    </w:p>
    <w:p w14:paraId="1491C6EC" w14:textId="77777777" w:rsidR="008E6734" w:rsidRPr="00116D38" w:rsidRDefault="008E6734" w:rsidP="00116D38"/>
    <w:p w14:paraId="3788F818" w14:textId="77777777" w:rsidR="005B48AF" w:rsidRDefault="005B48AF">
      <w:pPr>
        <w:pStyle w:val="Heading5"/>
        <w:rPr>
          <w:i w:val="0"/>
          <w:sz w:val="20"/>
        </w:rPr>
      </w:pPr>
      <w:r>
        <w:rPr>
          <w:i w:val="0"/>
          <w:sz w:val="20"/>
        </w:rPr>
        <w:br/>
        <w:t>Definitions used in the document that are covered in other STCPs:</w:t>
      </w:r>
    </w:p>
    <w:p w14:paraId="1CA27894" w14:textId="454CE4FD" w:rsidR="00445636" w:rsidRDefault="00252EFD" w:rsidP="00445636">
      <w:r>
        <w:t>The Company</w:t>
      </w:r>
      <w:r w:rsidR="008E6734">
        <w:t xml:space="preserve"> Named Contact (STCP18-1)</w:t>
      </w:r>
    </w:p>
    <w:p w14:paraId="1FF880A9" w14:textId="77777777" w:rsidR="00445636" w:rsidRPr="00445636" w:rsidRDefault="00445636" w:rsidP="00445636"/>
    <w:sectPr w:rsidR="00445636" w:rsidRPr="00445636" w:rsidSect="00116D38">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573A0" w14:textId="77777777" w:rsidR="0053488B" w:rsidRDefault="0053488B">
      <w:pPr>
        <w:pStyle w:val="xl29"/>
      </w:pPr>
      <w:r>
        <w:separator/>
      </w:r>
    </w:p>
  </w:endnote>
  <w:endnote w:type="continuationSeparator" w:id="0">
    <w:p w14:paraId="48CF6733" w14:textId="77777777" w:rsidR="0053488B" w:rsidRDefault="0053488B">
      <w:pPr>
        <w:pStyle w:val="xl2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MT">
    <w:altName w:val="Garamond"/>
    <w:charset w:val="00"/>
    <w:family w:val="roman"/>
    <w:pitch w:val="variable"/>
    <w:sig w:usb0="00007A87" w:usb1="80000000" w:usb2="00000008" w:usb3="00000000" w:csb0="000000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42123" w14:textId="77777777" w:rsidR="005B48AF" w:rsidRDefault="005B48AF">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050DCA">
      <w:rPr>
        <w:noProof/>
        <w:snapToGrid w:val="0"/>
      </w:rPr>
      <w:t>8</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050DCA">
      <w:rPr>
        <w:noProof/>
        <w:snapToGrid w:val="0"/>
      </w:rPr>
      <w:t>8</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5C2F4" w14:textId="77777777" w:rsidR="0053488B" w:rsidRDefault="0053488B">
      <w:pPr>
        <w:pStyle w:val="xl29"/>
      </w:pPr>
      <w:r>
        <w:separator/>
      </w:r>
    </w:p>
  </w:footnote>
  <w:footnote w:type="continuationSeparator" w:id="0">
    <w:p w14:paraId="2AAB23EF" w14:textId="77777777" w:rsidR="0053488B" w:rsidRDefault="0053488B">
      <w:pPr>
        <w:pStyle w:val="xl2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86B04" w14:textId="77777777" w:rsidR="00C40DA7" w:rsidRDefault="00000000">
    <w:pPr>
      <w:pStyle w:val="Header"/>
    </w:pPr>
    <w:r>
      <w:rPr>
        <w:noProof/>
      </w:rPr>
      <w:pict w14:anchorId="7DDB78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18.6pt;height:167.4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B45B8" w14:textId="77777777" w:rsidR="005B48AF" w:rsidRDefault="00C40DA7">
    <w:pPr>
      <w:pStyle w:val="Header"/>
    </w:pPr>
    <w:r>
      <w:t xml:space="preserve">STCP </w:t>
    </w:r>
    <w:r w:rsidR="006C43EE">
      <w:t>23</w:t>
    </w:r>
    <w:r w:rsidR="005B48AF">
      <w:t xml:space="preserve">-1 </w:t>
    </w:r>
    <w:r>
      <w:t xml:space="preserve">Offshore </w:t>
    </w:r>
    <w:r w:rsidR="009439F8">
      <w:t>Party Entry</w:t>
    </w:r>
    <w:r>
      <w:t xml:space="preserve"> Process</w:t>
    </w:r>
  </w:p>
  <w:p w14:paraId="49CE9596" w14:textId="5EE25ED5" w:rsidR="005B48AF" w:rsidRDefault="00870EC3">
    <w:pPr>
      <w:pStyle w:val="Header"/>
    </w:pPr>
    <w:proofErr w:type="gramStart"/>
    <w:r>
      <w:t xml:space="preserve">Issue  </w:t>
    </w:r>
    <w:r w:rsidRPr="00D405CE">
      <w:t>00</w:t>
    </w:r>
    <w:r w:rsidR="00140B64" w:rsidRPr="00D405CE">
      <w:t>3</w:t>
    </w:r>
    <w:proofErr w:type="gramEnd"/>
    <w:r w:rsidR="00324291" w:rsidRPr="00D405CE">
      <w:t xml:space="preserve"> </w:t>
    </w:r>
    <w:r w:rsidR="006C43EE" w:rsidRPr="00D405CE">
      <w:t>–</w:t>
    </w:r>
    <w:r w:rsidR="00324291" w:rsidRPr="00D405CE">
      <w:t xml:space="preserve"> </w:t>
    </w:r>
    <w:r w:rsidR="00C46D3D">
      <w:t>25</w:t>
    </w:r>
    <w:r w:rsidR="0031785E" w:rsidRPr="00D405CE">
      <w:t>/04/</w:t>
    </w:r>
    <w:r w:rsidR="00D405CE">
      <w:t>20</w:t>
    </w:r>
    <w:r w:rsidR="00140B64" w:rsidRPr="00D405CE">
      <w:t>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F52AF" w14:textId="77777777" w:rsidR="00C40DA7" w:rsidRDefault="00000000">
    <w:pPr>
      <w:pStyle w:val="Header"/>
    </w:pPr>
    <w:r>
      <w:rPr>
        <w:noProof/>
      </w:rPr>
      <w:pict w14:anchorId="67B1EA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18.6pt;height:167.4pt;rotation:315;z-index:-25165926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B6D7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94352"/>
    <w:multiLevelType w:val="multilevel"/>
    <w:tmpl w:val="C6B6F0F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CD78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387B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E357371"/>
    <w:multiLevelType w:val="multilevel"/>
    <w:tmpl w:val="FEBC1A6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 w15:restartNumberingAfterBreak="0">
    <w:nsid w:val="2E3A18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6E70A6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8AA057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E67E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7B30B8"/>
    <w:multiLevelType w:val="multilevel"/>
    <w:tmpl w:val="84D2E99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53436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46143FF"/>
    <w:multiLevelType w:val="multilevel"/>
    <w:tmpl w:val="9392F0F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3" w15:restartNumberingAfterBreak="0">
    <w:nsid w:val="5CBB3216"/>
    <w:multiLevelType w:val="multilevel"/>
    <w:tmpl w:val="7756AFC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rPr>
    </w:lvl>
    <w:lvl w:ilvl="5">
      <w:start w:val="1"/>
      <w:numFmt w:val="bullet"/>
      <w:lvlText w:val=""/>
      <w:lvlJc w:val="left"/>
      <w:pPr>
        <w:tabs>
          <w:tab w:val="num" w:pos="360"/>
        </w:tabs>
        <w:ind w:left="360" w:hanging="360"/>
      </w:pPr>
      <w:rPr>
        <w:rFonts w:ascii="Symbol" w:hAnsi="Symbol"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5EFA69F5"/>
    <w:multiLevelType w:val="hybridMultilevel"/>
    <w:tmpl w:val="4AEC8DD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636434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E8252FA"/>
    <w:multiLevelType w:val="hybridMultilevel"/>
    <w:tmpl w:val="10F6FBC6"/>
    <w:lvl w:ilvl="0" w:tplc="08090001">
      <w:start w:val="1"/>
      <w:numFmt w:val="bullet"/>
      <w:lvlText w:val=""/>
      <w:lvlJc w:val="left"/>
      <w:pPr>
        <w:tabs>
          <w:tab w:val="num" w:pos="2880"/>
        </w:tabs>
        <w:ind w:left="2880" w:hanging="360"/>
      </w:pPr>
      <w:rPr>
        <w:rFonts w:ascii="Symbol" w:hAnsi="Symbol" w:hint="default"/>
      </w:rPr>
    </w:lvl>
    <w:lvl w:ilvl="1" w:tplc="08090003" w:tentative="1">
      <w:start w:val="1"/>
      <w:numFmt w:val="bullet"/>
      <w:lvlText w:val="o"/>
      <w:lvlJc w:val="left"/>
      <w:pPr>
        <w:tabs>
          <w:tab w:val="num" w:pos="3600"/>
        </w:tabs>
        <w:ind w:left="3600" w:hanging="360"/>
      </w:pPr>
      <w:rPr>
        <w:rFonts w:ascii="Courier New" w:hAnsi="Courier New" w:cs="Courier New" w:hint="default"/>
      </w:rPr>
    </w:lvl>
    <w:lvl w:ilvl="2" w:tplc="08090005" w:tentative="1">
      <w:start w:val="1"/>
      <w:numFmt w:val="bullet"/>
      <w:lvlText w:val=""/>
      <w:lvlJc w:val="left"/>
      <w:pPr>
        <w:tabs>
          <w:tab w:val="num" w:pos="4320"/>
        </w:tabs>
        <w:ind w:left="4320" w:hanging="360"/>
      </w:pPr>
      <w:rPr>
        <w:rFonts w:ascii="Wingdings" w:hAnsi="Wingdings" w:hint="default"/>
      </w:rPr>
    </w:lvl>
    <w:lvl w:ilvl="3" w:tplc="08090001" w:tentative="1">
      <w:start w:val="1"/>
      <w:numFmt w:val="bullet"/>
      <w:lvlText w:val=""/>
      <w:lvlJc w:val="left"/>
      <w:pPr>
        <w:tabs>
          <w:tab w:val="num" w:pos="5040"/>
        </w:tabs>
        <w:ind w:left="5040" w:hanging="360"/>
      </w:pPr>
      <w:rPr>
        <w:rFonts w:ascii="Symbol" w:hAnsi="Symbol" w:hint="default"/>
      </w:rPr>
    </w:lvl>
    <w:lvl w:ilvl="4" w:tplc="08090003" w:tentative="1">
      <w:start w:val="1"/>
      <w:numFmt w:val="bullet"/>
      <w:lvlText w:val="o"/>
      <w:lvlJc w:val="left"/>
      <w:pPr>
        <w:tabs>
          <w:tab w:val="num" w:pos="5760"/>
        </w:tabs>
        <w:ind w:left="5760" w:hanging="360"/>
      </w:pPr>
      <w:rPr>
        <w:rFonts w:ascii="Courier New" w:hAnsi="Courier New" w:cs="Courier New" w:hint="default"/>
      </w:rPr>
    </w:lvl>
    <w:lvl w:ilvl="5" w:tplc="08090005" w:tentative="1">
      <w:start w:val="1"/>
      <w:numFmt w:val="bullet"/>
      <w:lvlText w:val=""/>
      <w:lvlJc w:val="left"/>
      <w:pPr>
        <w:tabs>
          <w:tab w:val="num" w:pos="6480"/>
        </w:tabs>
        <w:ind w:left="6480" w:hanging="360"/>
      </w:pPr>
      <w:rPr>
        <w:rFonts w:ascii="Wingdings" w:hAnsi="Wingdings" w:hint="default"/>
      </w:rPr>
    </w:lvl>
    <w:lvl w:ilvl="6" w:tplc="08090001" w:tentative="1">
      <w:start w:val="1"/>
      <w:numFmt w:val="bullet"/>
      <w:lvlText w:val=""/>
      <w:lvlJc w:val="left"/>
      <w:pPr>
        <w:tabs>
          <w:tab w:val="num" w:pos="7200"/>
        </w:tabs>
        <w:ind w:left="7200" w:hanging="360"/>
      </w:pPr>
      <w:rPr>
        <w:rFonts w:ascii="Symbol" w:hAnsi="Symbol" w:hint="default"/>
      </w:rPr>
    </w:lvl>
    <w:lvl w:ilvl="7" w:tplc="08090003" w:tentative="1">
      <w:start w:val="1"/>
      <w:numFmt w:val="bullet"/>
      <w:lvlText w:val="o"/>
      <w:lvlJc w:val="left"/>
      <w:pPr>
        <w:tabs>
          <w:tab w:val="num" w:pos="7920"/>
        </w:tabs>
        <w:ind w:left="7920" w:hanging="360"/>
      </w:pPr>
      <w:rPr>
        <w:rFonts w:ascii="Courier New" w:hAnsi="Courier New" w:cs="Courier New" w:hint="default"/>
      </w:rPr>
    </w:lvl>
    <w:lvl w:ilvl="8" w:tplc="08090005" w:tentative="1">
      <w:start w:val="1"/>
      <w:numFmt w:val="bullet"/>
      <w:lvlText w:val=""/>
      <w:lvlJc w:val="left"/>
      <w:pPr>
        <w:tabs>
          <w:tab w:val="num" w:pos="8640"/>
        </w:tabs>
        <w:ind w:left="8640" w:hanging="360"/>
      </w:pPr>
      <w:rPr>
        <w:rFonts w:ascii="Wingdings" w:hAnsi="Wingdings" w:hint="default"/>
      </w:rPr>
    </w:lvl>
  </w:abstractNum>
  <w:abstractNum w:abstractNumId="17" w15:restartNumberingAfterBreak="0">
    <w:nsid w:val="7269726F"/>
    <w:multiLevelType w:val="hybridMultilevel"/>
    <w:tmpl w:val="9C98F8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569682818">
    <w:abstractNumId w:val="12"/>
  </w:num>
  <w:num w:numId="2" w16cid:durableId="302321027">
    <w:abstractNumId w:val="2"/>
  </w:num>
  <w:num w:numId="3" w16cid:durableId="1755931097">
    <w:abstractNumId w:val="3"/>
  </w:num>
  <w:num w:numId="4" w16cid:durableId="2092194771">
    <w:abstractNumId w:val="8"/>
  </w:num>
  <w:num w:numId="5" w16cid:durableId="211818391">
    <w:abstractNumId w:val="12"/>
  </w:num>
  <w:num w:numId="6" w16cid:durableId="1521890675">
    <w:abstractNumId w:val="15"/>
  </w:num>
  <w:num w:numId="7" w16cid:durableId="202522995">
    <w:abstractNumId w:val="4"/>
  </w:num>
  <w:num w:numId="8" w16cid:durableId="1809667980">
    <w:abstractNumId w:val="7"/>
  </w:num>
  <w:num w:numId="9" w16cid:durableId="724455188">
    <w:abstractNumId w:val="6"/>
  </w:num>
  <w:num w:numId="10" w16cid:durableId="513422796">
    <w:abstractNumId w:val="0"/>
  </w:num>
  <w:num w:numId="11" w16cid:durableId="354502476">
    <w:abstractNumId w:val="9"/>
  </w:num>
  <w:num w:numId="12" w16cid:durableId="602617475">
    <w:abstractNumId w:val="11"/>
  </w:num>
  <w:num w:numId="13" w16cid:durableId="1055814645">
    <w:abstractNumId w:val="14"/>
  </w:num>
  <w:num w:numId="14" w16cid:durableId="117187250">
    <w:abstractNumId w:val="10"/>
  </w:num>
  <w:num w:numId="15" w16cid:durableId="150415071">
    <w:abstractNumId w:val="1"/>
  </w:num>
  <w:num w:numId="16" w16cid:durableId="130054716">
    <w:abstractNumId w:val="13"/>
  </w:num>
  <w:num w:numId="17" w16cid:durableId="1831867161">
    <w:abstractNumId w:val="17"/>
  </w:num>
  <w:num w:numId="18" w16cid:durableId="1196121680">
    <w:abstractNumId w:val="5"/>
  </w:num>
  <w:num w:numId="19" w16cid:durableId="566495689">
    <w:abstractNumId w:val="16"/>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077"/>
    <w:rsid w:val="000051FD"/>
    <w:rsid w:val="000209D8"/>
    <w:rsid w:val="000401D2"/>
    <w:rsid w:val="00041618"/>
    <w:rsid w:val="00050DCA"/>
    <w:rsid w:val="00050E16"/>
    <w:rsid w:val="00056C06"/>
    <w:rsid w:val="00071199"/>
    <w:rsid w:val="000B1AD7"/>
    <w:rsid w:val="000B6304"/>
    <w:rsid w:val="000F21D2"/>
    <w:rsid w:val="000F525F"/>
    <w:rsid w:val="00110FF6"/>
    <w:rsid w:val="0011213D"/>
    <w:rsid w:val="00116D38"/>
    <w:rsid w:val="0012495E"/>
    <w:rsid w:val="00140B64"/>
    <w:rsid w:val="00152316"/>
    <w:rsid w:val="001604E4"/>
    <w:rsid w:val="0016054B"/>
    <w:rsid w:val="0018409A"/>
    <w:rsid w:val="00196662"/>
    <w:rsid w:val="001B2D06"/>
    <w:rsid w:val="001B5356"/>
    <w:rsid w:val="001D1CBD"/>
    <w:rsid w:val="001D72D9"/>
    <w:rsid w:val="00212E5E"/>
    <w:rsid w:val="00240C88"/>
    <w:rsid w:val="00244151"/>
    <w:rsid w:val="00252EFD"/>
    <w:rsid w:val="002A450F"/>
    <w:rsid w:val="002A73C7"/>
    <w:rsid w:val="002D41F9"/>
    <w:rsid w:val="002F2DFB"/>
    <w:rsid w:val="0031785E"/>
    <w:rsid w:val="00324291"/>
    <w:rsid w:val="003309CD"/>
    <w:rsid w:val="0033760F"/>
    <w:rsid w:val="0035174E"/>
    <w:rsid w:val="003578E3"/>
    <w:rsid w:val="00364ED3"/>
    <w:rsid w:val="003A6AED"/>
    <w:rsid w:val="003C405C"/>
    <w:rsid w:val="003D45F2"/>
    <w:rsid w:val="003E540A"/>
    <w:rsid w:val="003F21EA"/>
    <w:rsid w:val="004133B3"/>
    <w:rsid w:val="00414FA4"/>
    <w:rsid w:val="004201D3"/>
    <w:rsid w:val="00424280"/>
    <w:rsid w:val="00425EDE"/>
    <w:rsid w:val="00445636"/>
    <w:rsid w:val="0048320F"/>
    <w:rsid w:val="004C53F5"/>
    <w:rsid w:val="004E5916"/>
    <w:rsid w:val="004E5BBF"/>
    <w:rsid w:val="00523105"/>
    <w:rsid w:val="0053488B"/>
    <w:rsid w:val="00551D2C"/>
    <w:rsid w:val="00567A90"/>
    <w:rsid w:val="0057135B"/>
    <w:rsid w:val="00577D72"/>
    <w:rsid w:val="005A403E"/>
    <w:rsid w:val="005B48AF"/>
    <w:rsid w:val="005B5356"/>
    <w:rsid w:val="00663F43"/>
    <w:rsid w:val="006B1645"/>
    <w:rsid w:val="006C43EE"/>
    <w:rsid w:val="006E4E60"/>
    <w:rsid w:val="007007A7"/>
    <w:rsid w:val="007461CF"/>
    <w:rsid w:val="00747017"/>
    <w:rsid w:val="00751D24"/>
    <w:rsid w:val="007933F7"/>
    <w:rsid w:val="007B66C7"/>
    <w:rsid w:val="007B7FCE"/>
    <w:rsid w:val="007D65FA"/>
    <w:rsid w:val="008255B0"/>
    <w:rsid w:val="0084673F"/>
    <w:rsid w:val="00870EC3"/>
    <w:rsid w:val="008E6734"/>
    <w:rsid w:val="00907009"/>
    <w:rsid w:val="0091632A"/>
    <w:rsid w:val="009226BF"/>
    <w:rsid w:val="00935077"/>
    <w:rsid w:val="009439F8"/>
    <w:rsid w:val="00956C4F"/>
    <w:rsid w:val="00976FA8"/>
    <w:rsid w:val="00984347"/>
    <w:rsid w:val="009A0CA1"/>
    <w:rsid w:val="009B2EB9"/>
    <w:rsid w:val="009B53C8"/>
    <w:rsid w:val="009E028C"/>
    <w:rsid w:val="00A00E55"/>
    <w:rsid w:val="00A11305"/>
    <w:rsid w:val="00A26FA2"/>
    <w:rsid w:val="00A460E9"/>
    <w:rsid w:val="00A5655A"/>
    <w:rsid w:val="00A86A09"/>
    <w:rsid w:val="00A92AF6"/>
    <w:rsid w:val="00A92B25"/>
    <w:rsid w:val="00AA18CD"/>
    <w:rsid w:val="00AA2598"/>
    <w:rsid w:val="00AA295A"/>
    <w:rsid w:val="00AA2E2F"/>
    <w:rsid w:val="00AC6D7D"/>
    <w:rsid w:val="00AD47D4"/>
    <w:rsid w:val="00AF0A18"/>
    <w:rsid w:val="00AF1A59"/>
    <w:rsid w:val="00B23370"/>
    <w:rsid w:val="00B5314B"/>
    <w:rsid w:val="00B62FAA"/>
    <w:rsid w:val="00B673D9"/>
    <w:rsid w:val="00B80518"/>
    <w:rsid w:val="00BE7BC4"/>
    <w:rsid w:val="00BF4BDC"/>
    <w:rsid w:val="00C0081F"/>
    <w:rsid w:val="00C3115B"/>
    <w:rsid w:val="00C37AD6"/>
    <w:rsid w:val="00C40DA7"/>
    <w:rsid w:val="00C46D3D"/>
    <w:rsid w:val="00C60750"/>
    <w:rsid w:val="00C720C0"/>
    <w:rsid w:val="00C91DD8"/>
    <w:rsid w:val="00CA2EC0"/>
    <w:rsid w:val="00CC470A"/>
    <w:rsid w:val="00CD5ACC"/>
    <w:rsid w:val="00CF0129"/>
    <w:rsid w:val="00D37954"/>
    <w:rsid w:val="00D405CE"/>
    <w:rsid w:val="00D5112D"/>
    <w:rsid w:val="00D578AC"/>
    <w:rsid w:val="00D94921"/>
    <w:rsid w:val="00DB1DF2"/>
    <w:rsid w:val="00DD1B96"/>
    <w:rsid w:val="00DD605D"/>
    <w:rsid w:val="00DF400E"/>
    <w:rsid w:val="00DF44AE"/>
    <w:rsid w:val="00E14E2E"/>
    <w:rsid w:val="00E27ED4"/>
    <w:rsid w:val="00E81FB8"/>
    <w:rsid w:val="00EB629F"/>
    <w:rsid w:val="00EE180C"/>
    <w:rsid w:val="00EE7425"/>
    <w:rsid w:val="00F06082"/>
    <w:rsid w:val="00F172C7"/>
    <w:rsid w:val="00F258A4"/>
    <w:rsid w:val="00F40E17"/>
    <w:rsid w:val="00F4105F"/>
    <w:rsid w:val="00F47974"/>
    <w:rsid w:val="00F57274"/>
    <w:rsid w:val="00FA0C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DBD6AD"/>
  <w15:chartTrackingRefBased/>
  <w15:docId w15:val="{251A1C02-BFC4-4356-BA2B-9632CD0D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5"/>
      </w:numPr>
      <w:outlineLvl w:val="0"/>
    </w:pPr>
    <w:rPr>
      <w:b/>
      <w:kern w:val="28"/>
      <w:sz w:val="28"/>
    </w:rPr>
  </w:style>
  <w:style w:type="paragraph" w:styleId="Heading2">
    <w:name w:val="heading 2"/>
    <w:basedOn w:val="Normal"/>
    <w:next w:val="Normal"/>
    <w:qFormat/>
    <w:pPr>
      <w:keepNext/>
      <w:numPr>
        <w:ilvl w:val="1"/>
        <w:numId w:val="5"/>
      </w:numPr>
      <w:outlineLvl w:val="1"/>
    </w:pPr>
    <w:rPr>
      <w:b/>
      <w:i/>
      <w:sz w:val="24"/>
    </w:rPr>
  </w:style>
  <w:style w:type="paragraph" w:styleId="Heading3">
    <w:name w:val="heading 3"/>
    <w:basedOn w:val="Normal"/>
    <w:autoRedefine/>
    <w:qFormat/>
    <w:rsid w:val="00244151"/>
    <w:pPr>
      <w:keepNext/>
      <w:numPr>
        <w:ilvl w:val="2"/>
        <w:numId w:val="5"/>
      </w:numPr>
      <w:tabs>
        <w:tab w:val="clear" w:pos="0"/>
        <w:tab w:val="num" w:pos="720"/>
      </w:tabs>
      <w:ind w:left="720" w:hanging="720"/>
      <w:jc w:val="both"/>
      <w:outlineLvl w:val="2"/>
    </w:pPr>
  </w:style>
  <w:style w:type="paragraph" w:styleId="Heading4">
    <w:name w:val="heading 4"/>
    <w:basedOn w:val="Normal"/>
    <w:next w:val="Normal"/>
    <w:qFormat/>
    <w:pPr>
      <w:keepNext/>
      <w:numPr>
        <w:ilvl w:val="3"/>
        <w:numId w:val="5"/>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5"/>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BulletList">
    <w:name w:val="Bullet List"/>
    <w:basedOn w:val="Normal"/>
    <w:pPr>
      <w:numPr>
        <w:numId w:val="2"/>
      </w:numPr>
    </w:pPr>
  </w:style>
  <w:style w:type="paragraph" w:customStyle="1" w:styleId="StyleHeading3Left15cmFirstline0cm">
    <w:name w:val="Style Heading 3 + Left:  1.5 cm First line:  0 cm"/>
    <w:basedOn w:val="Heading3"/>
    <w:pPr>
      <w:keepLines/>
      <w:numPr>
        <w:ilvl w:val="0"/>
        <w:numId w:val="0"/>
      </w:numPr>
    </w:pPr>
  </w:style>
  <w:style w:type="paragraph" w:customStyle="1" w:styleId="StyleLeft25cm">
    <w:name w:val="Style Left:  2.5 cm"/>
    <w:basedOn w:val="Normal"/>
    <w:autoRedefine/>
    <w:pPr>
      <w:ind w:left="851"/>
      <w:jc w:val="both"/>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BodyTextIndent2">
    <w:name w:val="Body Text Indent 2"/>
    <w:basedOn w:val="Normal"/>
    <w:pPr>
      <w:ind w:left="720"/>
      <w:jc w:val="both"/>
    </w:pPr>
    <w:rPr>
      <w:snapToGrid w:val="0"/>
      <w:color w:val="000000"/>
    </w:r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contextualSpacing/>
    </w:pPr>
  </w:style>
  <w:style w:type="table" w:styleId="TableGrid">
    <w:name w:val="Table Grid"/>
    <w:basedOn w:val="TableNormal"/>
    <w:rsid w:val="00C91DD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indent">
    <w:name w:val="clauseindent"/>
    <w:basedOn w:val="Normal"/>
    <w:rsid w:val="003C405C"/>
    <w:pPr>
      <w:spacing w:after="240"/>
      <w:ind w:left="851"/>
    </w:pPr>
    <w:rPr>
      <w:rFonts w:ascii="Garamond MT" w:hAnsi="Garamond MT"/>
      <w:sz w:val="24"/>
    </w:rPr>
  </w:style>
  <w:style w:type="paragraph" w:styleId="Revision">
    <w:name w:val="Revision"/>
    <w:hidden/>
    <w:uiPriority w:val="99"/>
    <w:semiHidden/>
    <w:rsid w:val="00140B64"/>
    <w:rPr>
      <w:rFonts w:ascii="Arial" w:hAnsi="Arial"/>
      <w:lang w:eastAsia="en-US"/>
    </w:rPr>
  </w:style>
  <w:style w:type="character" w:customStyle="1" w:styleId="normaltextrun">
    <w:name w:val="normaltextrun"/>
    <w:basedOn w:val="DefaultParagraphFont"/>
    <w:rsid w:val="00AF0A18"/>
  </w:style>
  <w:style w:type="character" w:customStyle="1" w:styleId="eop">
    <w:name w:val="eop"/>
    <w:basedOn w:val="DefaultParagraphFont"/>
    <w:rsid w:val="00AF0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188452">
      <w:bodyDiv w:val="1"/>
      <w:marLeft w:val="0"/>
      <w:marRight w:val="0"/>
      <w:marTop w:val="0"/>
      <w:marBottom w:val="0"/>
      <w:divBdr>
        <w:top w:val="none" w:sz="0" w:space="0" w:color="auto"/>
        <w:left w:val="none" w:sz="0" w:space="0" w:color="auto"/>
        <w:bottom w:val="none" w:sz="0" w:space="0" w:color="auto"/>
        <w:right w:val="none" w:sz="0" w:space="0" w:color="auto"/>
      </w:divBdr>
    </w:div>
    <w:div w:id="131845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9D9B16-A27A-40FA-B207-177E85932C30}">
  <ds:schemaRefs>
    <ds:schemaRef ds:uri="http://schemas.microsoft.com/sharepoint/v3/contenttype/forms"/>
  </ds:schemaRefs>
</ds:datastoreItem>
</file>

<file path=customXml/itemProps2.xml><?xml version="1.0" encoding="utf-8"?>
<ds:datastoreItem xmlns:ds="http://schemas.openxmlformats.org/officeDocument/2006/customXml" ds:itemID="{76718098-5670-43DB-9D3D-1CDF4C644D83}">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425C8E21-921F-4017-9796-0242C8891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2038</Words>
  <Characters>11623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Investment Planning v2</vt:lpstr>
    </vt:vector>
  </TitlesOfParts>
  <Company>NGC</Company>
  <LinksUpToDate>false</LinksUpToDate>
  <CharactersWithSpaces>13634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23-1 Issue 003 Party Entry Process 25 April 2023</dc:title>
  <dc:subject/>
  <dc:creator>Greg Farrell</dc:creator>
  <cp:keywords/>
  <dc:description>Comments from IPUG group incorporated.</dc:description>
  <cp:lastModifiedBy>Steve Baker [NESO]</cp:lastModifiedBy>
  <cp:revision>6</cp:revision>
  <cp:lastPrinted>2023-10-19T09:02:00Z</cp:lastPrinted>
  <dcterms:created xsi:type="dcterms:W3CDTF">2023-10-19T09:02:00Z</dcterms:created>
  <dcterms:modified xsi:type="dcterms:W3CDTF">2025-10-16T10:53:00Z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-1618939415</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0x010100B4C46F44E5CB4144B14721DA3AAC8360</vt:lpwstr>
  </property>
  <property fmtid="{D5CDD505-2E9C-101B-9397-08002B2CF9AE}" pid="8" name="IconOverlay">
    <vt:lpwstr/>
  </property>
  <property fmtid="{D5CDD505-2E9C-101B-9397-08002B2CF9AE}" pid="9" name="_PreviousAdHocReviewCycleID">
    <vt:i4>-2033051760</vt:i4>
  </property>
  <property fmtid="{D5CDD505-2E9C-101B-9397-08002B2CF9AE}" pid="10" name="_ReviewingToolsShownOnce">
    <vt:lpwstr/>
  </property>
  <property fmtid="{D5CDD505-2E9C-101B-9397-08002B2CF9AE}" pid="11" name="test">
    <vt:lpwstr/>
  </property>
  <property fmtid="{D5CDD505-2E9C-101B-9397-08002B2CF9AE}" pid="12" name="MediaServiceImageTags">
    <vt:lpwstr/>
  </property>
  <property fmtid="{D5CDD505-2E9C-101B-9397-08002B2CF9AE}" pid="13" name="Order">
    <vt:r8>2094100</vt:r8>
  </property>
  <property fmtid="{D5CDD505-2E9C-101B-9397-08002B2CF9AE}" pid="15" name="docLang">
    <vt:lpwstr>en</vt:lpwstr>
  </property>
</Properties>
</file>